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521E" w:rsidRPr="004001A6" w:rsidRDefault="00FB521E" w:rsidP="00FB521E">
      <w:pPr>
        <w:pStyle w:val="Title"/>
        <w:tabs>
          <w:tab w:val="center" w:pos="4680"/>
          <w:tab w:val="left" w:pos="7755"/>
        </w:tabs>
        <w:jc w:val="left"/>
        <w:rPr>
          <w:szCs w:val="36"/>
        </w:rPr>
      </w:pPr>
      <w:bookmarkStart w:id="0" w:name="_Toc205632711"/>
      <w:r w:rsidRPr="003955D0">
        <w:rPr>
          <w:rFonts w:ascii="Cambria" w:hAnsi="Cambria"/>
          <w:sz w:val="32"/>
        </w:rPr>
        <w:tab/>
      </w:r>
      <w:r w:rsidRPr="004001A6">
        <w:rPr>
          <w:szCs w:val="36"/>
        </w:rPr>
        <w:t>Pharmacy Reengineering (PRE)</w:t>
      </w:r>
    </w:p>
    <w:p w:rsidR="007926DE" w:rsidRPr="00FB521E" w:rsidRDefault="007926DE" w:rsidP="007926DE">
      <w:pPr>
        <w:pStyle w:val="Title2"/>
      </w:pPr>
    </w:p>
    <w:p w:rsidR="00767717" w:rsidRPr="004001A6" w:rsidRDefault="00FB521E" w:rsidP="00767717">
      <w:pPr>
        <w:pStyle w:val="CoverTitleInstructions"/>
        <w:rPr>
          <w:rFonts w:ascii="Arial" w:hAnsi="Arial" w:cs="Arial"/>
          <w:b/>
          <w:i w:val="0"/>
          <w:color w:val="auto"/>
          <w:sz w:val="36"/>
          <w:szCs w:val="36"/>
        </w:rPr>
      </w:pPr>
      <w:r w:rsidRPr="004001A6">
        <w:rPr>
          <w:rFonts w:ascii="Arial" w:hAnsi="Arial" w:cs="Arial"/>
          <w:b/>
          <w:i w:val="0"/>
          <w:color w:val="auto"/>
          <w:sz w:val="36"/>
          <w:szCs w:val="36"/>
        </w:rPr>
        <w:t>Medication Order Check Healthcare Application</w:t>
      </w:r>
      <w:r w:rsidRPr="004001A6">
        <w:rPr>
          <w:rFonts w:ascii="Cambria" w:hAnsi="Cambria"/>
          <w:sz w:val="36"/>
          <w:szCs w:val="36"/>
        </w:rPr>
        <w:t xml:space="preserve"> </w:t>
      </w:r>
      <w:r w:rsidR="004423D9" w:rsidRPr="004001A6">
        <w:rPr>
          <w:rFonts w:ascii="Arial" w:hAnsi="Arial" w:cs="Arial"/>
          <w:b/>
          <w:i w:val="0"/>
          <w:color w:val="auto"/>
          <w:sz w:val="36"/>
          <w:szCs w:val="36"/>
        </w:rPr>
        <w:t>(M2.1</w:t>
      </w:r>
      <w:r w:rsidR="00767717" w:rsidRPr="004001A6">
        <w:rPr>
          <w:rFonts w:ascii="Arial" w:hAnsi="Arial" w:cs="Arial"/>
          <w:b/>
          <w:i w:val="0"/>
          <w:color w:val="auto"/>
          <w:sz w:val="36"/>
          <w:szCs w:val="36"/>
        </w:rPr>
        <w:t>)</w:t>
      </w:r>
    </w:p>
    <w:p w:rsidR="007926DE" w:rsidRPr="004001A6" w:rsidRDefault="00FB521E" w:rsidP="007926DE">
      <w:pPr>
        <w:pStyle w:val="CoverTitleInstructions"/>
        <w:rPr>
          <w:rFonts w:ascii="Arial" w:hAnsi="Arial" w:cs="Arial"/>
          <w:b/>
          <w:i w:val="0"/>
          <w:color w:val="auto"/>
          <w:sz w:val="36"/>
          <w:szCs w:val="36"/>
        </w:rPr>
      </w:pPr>
      <w:r w:rsidRPr="004001A6">
        <w:rPr>
          <w:rFonts w:ascii="Arial" w:hAnsi="Arial" w:cs="Arial"/>
          <w:b/>
          <w:i w:val="0"/>
          <w:color w:val="auto"/>
          <w:sz w:val="36"/>
          <w:szCs w:val="36"/>
        </w:rPr>
        <w:t>Version 2.1</w:t>
      </w:r>
    </w:p>
    <w:p w:rsidR="007926DE" w:rsidRDefault="007926DE" w:rsidP="007926DE">
      <w:pPr>
        <w:pStyle w:val="Title2"/>
      </w:pPr>
    </w:p>
    <w:p w:rsidR="007926DE" w:rsidRPr="00DF3CA7" w:rsidRDefault="007926DE" w:rsidP="007926DE">
      <w:pPr>
        <w:pStyle w:val="Title2"/>
        <w:rPr>
          <w:sz w:val="36"/>
          <w:szCs w:val="36"/>
        </w:rPr>
      </w:pPr>
      <w:r w:rsidRPr="00DF3CA7">
        <w:rPr>
          <w:sz w:val="36"/>
          <w:szCs w:val="36"/>
        </w:rPr>
        <w:t>Master Test Plan</w:t>
      </w:r>
    </w:p>
    <w:p w:rsidR="007926DE" w:rsidRDefault="007926DE" w:rsidP="007926DE">
      <w:pPr>
        <w:pStyle w:val="Title2"/>
      </w:pPr>
    </w:p>
    <w:p w:rsidR="007926DE" w:rsidRDefault="007926DE" w:rsidP="007926DE">
      <w:pPr>
        <w:pStyle w:val="Title2"/>
      </w:pPr>
    </w:p>
    <w:p w:rsidR="007926DE" w:rsidRDefault="00913240" w:rsidP="007926DE">
      <w:pPr>
        <w:pStyle w:val="CoverTitleInstructions"/>
      </w:pPr>
      <w:r>
        <w:rPr>
          <w:noProof/>
        </w:rPr>
        <w:drawing>
          <wp:inline distT="0" distB="0" distL="0" distR="0" wp14:anchorId="0AB47A09" wp14:editId="48BA577A">
            <wp:extent cx="2095500" cy="2089150"/>
            <wp:effectExtent l="19050" t="0" r="0" b="0"/>
            <wp:docPr id="3" name="Picture 1" descr="V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 Logo"/>
                    <pic:cNvPicPr>
                      <a:picLocks noChangeAspect="1" noChangeArrowheads="1"/>
                    </pic:cNvPicPr>
                  </pic:nvPicPr>
                  <pic:blipFill>
                    <a:blip r:embed="rId9" cstate="print"/>
                    <a:srcRect/>
                    <a:stretch>
                      <a:fillRect/>
                    </a:stretch>
                  </pic:blipFill>
                  <pic:spPr bwMode="auto">
                    <a:xfrm>
                      <a:off x="0" y="0"/>
                      <a:ext cx="2095500" cy="2089150"/>
                    </a:xfrm>
                    <a:prstGeom prst="rect">
                      <a:avLst/>
                    </a:prstGeom>
                    <a:noFill/>
                    <a:ln w="9525">
                      <a:noFill/>
                      <a:miter lim="800000"/>
                      <a:headEnd/>
                      <a:tailEnd/>
                    </a:ln>
                  </pic:spPr>
                </pic:pic>
              </a:graphicData>
            </a:graphic>
          </wp:inline>
        </w:drawing>
      </w:r>
    </w:p>
    <w:p w:rsidR="007926DE" w:rsidRPr="005068FD" w:rsidRDefault="007926DE" w:rsidP="007926DE">
      <w:pPr>
        <w:pStyle w:val="CoverTitleInstructions"/>
      </w:pPr>
    </w:p>
    <w:p w:rsidR="007926DE" w:rsidRDefault="006B2746" w:rsidP="00BA6486">
      <w:pPr>
        <w:pStyle w:val="CoverTitleInstructions"/>
        <w:rPr>
          <w:b/>
          <w:i w:val="0"/>
          <w:color w:val="auto"/>
          <w:sz w:val="28"/>
        </w:rPr>
      </w:pPr>
      <w:proofErr w:type="gramStart"/>
      <w:r>
        <w:rPr>
          <w:b/>
          <w:i w:val="0"/>
          <w:color w:val="auto"/>
          <w:sz w:val="28"/>
        </w:rPr>
        <w:t>August</w:t>
      </w:r>
      <w:r w:rsidR="00674E57">
        <w:rPr>
          <w:b/>
          <w:i w:val="0"/>
          <w:color w:val="auto"/>
          <w:sz w:val="28"/>
        </w:rPr>
        <w:t xml:space="preserve"> </w:t>
      </w:r>
      <w:r w:rsidR="00C162D5">
        <w:rPr>
          <w:b/>
          <w:i w:val="0"/>
          <w:color w:val="auto"/>
          <w:sz w:val="28"/>
        </w:rPr>
        <w:t xml:space="preserve"> </w:t>
      </w:r>
      <w:r w:rsidR="00A90CCA">
        <w:rPr>
          <w:b/>
          <w:i w:val="0"/>
          <w:color w:val="auto"/>
          <w:sz w:val="28"/>
        </w:rPr>
        <w:t>201</w:t>
      </w:r>
      <w:r>
        <w:rPr>
          <w:b/>
          <w:i w:val="0"/>
          <w:color w:val="auto"/>
          <w:sz w:val="28"/>
        </w:rPr>
        <w:t>7</w:t>
      </w:r>
      <w:proofErr w:type="gramEnd"/>
    </w:p>
    <w:p w:rsidR="007926DE" w:rsidRDefault="007926DE" w:rsidP="007926DE">
      <w:pPr>
        <w:pStyle w:val="Title2"/>
      </w:pPr>
    </w:p>
    <w:p w:rsidR="00F92941" w:rsidRDefault="00F92941" w:rsidP="007926DE">
      <w:pPr>
        <w:pStyle w:val="Title2"/>
      </w:pPr>
    </w:p>
    <w:p w:rsidR="00C162D5" w:rsidRDefault="00C162D5" w:rsidP="00C162D5">
      <w:pPr>
        <w:pStyle w:val="Title2"/>
      </w:pPr>
      <w:r w:rsidRPr="00FD45C9">
        <w:t>Department of Veterans Affairs</w:t>
      </w:r>
    </w:p>
    <w:p w:rsidR="00F92941" w:rsidRDefault="00F92941" w:rsidP="007926DE">
      <w:pPr>
        <w:pStyle w:val="Title2"/>
      </w:pPr>
    </w:p>
    <w:p w:rsidR="00F92941" w:rsidRDefault="00F92941" w:rsidP="007926DE">
      <w:pPr>
        <w:pStyle w:val="Title2"/>
      </w:pPr>
    </w:p>
    <w:p w:rsidR="00F92941" w:rsidRDefault="00F92941" w:rsidP="007926DE">
      <w:pPr>
        <w:pStyle w:val="Title2"/>
      </w:pPr>
    </w:p>
    <w:p w:rsidR="00F92941" w:rsidRDefault="00F92941" w:rsidP="007926DE">
      <w:pPr>
        <w:pStyle w:val="Title2"/>
      </w:pPr>
    </w:p>
    <w:p w:rsidR="00F92941" w:rsidRDefault="00F92941" w:rsidP="007926DE">
      <w:pPr>
        <w:pStyle w:val="Title2"/>
      </w:pPr>
    </w:p>
    <w:p w:rsidR="008C2A47" w:rsidRDefault="008C2A47" w:rsidP="007926DE">
      <w:pPr>
        <w:pStyle w:val="Title2"/>
      </w:pPr>
    </w:p>
    <w:p w:rsidR="00F92941" w:rsidRDefault="00F92941" w:rsidP="007926DE">
      <w:pPr>
        <w:pStyle w:val="Title2"/>
      </w:pPr>
    </w:p>
    <w:p w:rsidR="007926DE" w:rsidRDefault="007926DE" w:rsidP="007926DE">
      <w:pPr>
        <w:pStyle w:val="Title2"/>
      </w:pPr>
      <w:r>
        <w:lastRenderedPageBreak/>
        <w:t>Revision History</w:t>
      </w:r>
    </w:p>
    <w:tbl>
      <w:tblPr>
        <w:tblW w:w="0" w:type="auto"/>
        <w:tblInd w:w="-12" w:type="dxa"/>
        <w:tblLayout w:type="fixed"/>
        <w:tblLook w:val="0000" w:firstRow="0" w:lastRow="0" w:firstColumn="0" w:lastColumn="0" w:noHBand="0" w:noVBand="0"/>
      </w:tblPr>
      <w:tblGrid>
        <w:gridCol w:w="1728"/>
        <w:gridCol w:w="1080"/>
        <w:gridCol w:w="4392"/>
        <w:gridCol w:w="2329"/>
      </w:tblGrid>
      <w:tr w:rsidR="007926DE" w:rsidRPr="005068FD" w:rsidTr="00D3642C">
        <w:tc>
          <w:tcPr>
            <w:tcW w:w="1728" w:type="dxa"/>
            <w:tcBorders>
              <w:top w:val="single" w:sz="4" w:space="0" w:color="000000"/>
              <w:left w:val="single" w:sz="4" w:space="0" w:color="000000"/>
              <w:bottom w:val="single" w:sz="4" w:space="0" w:color="000000"/>
            </w:tcBorders>
            <w:shd w:val="clear" w:color="auto" w:fill="F2F2F2"/>
          </w:tcPr>
          <w:p w:rsidR="007926DE" w:rsidRPr="005068FD" w:rsidRDefault="007926DE" w:rsidP="00D3642C">
            <w:pPr>
              <w:pStyle w:val="TableHeading"/>
            </w:pPr>
            <w:r w:rsidRPr="005068FD">
              <w:t>Date</w:t>
            </w:r>
          </w:p>
        </w:tc>
        <w:tc>
          <w:tcPr>
            <w:tcW w:w="1080" w:type="dxa"/>
            <w:tcBorders>
              <w:top w:val="single" w:sz="4" w:space="0" w:color="000000"/>
              <w:left w:val="single" w:sz="4" w:space="0" w:color="000000"/>
              <w:bottom w:val="single" w:sz="4" w:space="0" w:color="000000"/>
            </w:tcBorders>
            <w:shd w:val="clear" w:color="auto" w:fill="F2F2F2"/>
          </w:tcPr>
          <w:p w:rsidR="007926DE" w:rsidRPr="005068FD" w:rsidRDefault="007926DE" w:rsidP="00D3642C">
            <w:pPr>
              <w:pStyle w:val="TableHeading"/>
            </w:pPr>
            <w:r w:rsidRPr="005068FD">
              <w:t>Version</w:t>
            </w:r>
          </w:p>
        </w:tc>
        <w:tc>
          <w:tcPr>
            <w:tcW w:w="4392" w:type="dxa"/>
            <w:tcBorders>
              <w:top w:val="single" w:sz="4" w:space="0" w:color="000000"/>
              <w:left w:val="single" w:sz="4" w:space="0" w:color="000000"/>
              <w:bottom w:val="single" w:sz="4" w:space="0" w:color="000000"/>
            </w:tcBorders>
            <w:shd w:val="clear" w:color="auto" w:fill="F2F2F2"/>
          </w:tcPr>
          <w:p w:rsidR="007926DE" w:rsidRPr="005068FD" w:rsidRDefault="007926DE" w:rsidP="00D3642C">
            <w:pPr>
              <w:pStyle w:val="TableHeading"/>
            </w:pPr>
            <w:r w:rsidRPr="005068FD">
              <w:t>Description</w:t>
            </w:r>
          </w:p>
        </w:tc>
        <w:tc>
          <w:tcPr>
            <w:tcW w:w="2329" w:type="dxa"/>
            <w:tcBorders>
              <w:top w:val="single" w:sz="4" w:space="0" w:color="000000"/>
              <w:left w:val="single" w:sz="4" w:space="0" w:color="000000"/>
              <w:bottom w:val="single" w:sz="4" w:space="0" w:color="000000"/>
              <w:right w:val="single" w:sz="4" w:space="0" w:color="000000"/>
            </w:tcBorders>
            <w:shd w:val="clear" w:color="auto" w:fill="F2F2F2"/>
          </w:tcPr>
          <w:p w:rsidR="007926DE" w:rsidRPr="005068FD" w:rsidRDefault="007926DE" w:rsidP="00D3642C">
            <w:pPr>
              <w:pStyle w:val="TableHeading"/>
            </w:pPr>
            <w:r w:rsidRPr="005068FD">
              <w:t>Author</w:t>
            </w:r>
          </w:p>
        </w:tc>
      </w:tr>
      <w:tr w:rsidR="006B2746" w:rsidRPr="005068FD" w:rsidTr="00D3642C">
        <w:tc>
          <w:tcPr>
            <w:tcW w:w="1728" w:type="dxa"/>
            <w:tcBorders>
              <w:top w:val="single" w:sz="4" w:space="0" w:color="000000"/>
              <w:left w:val="single" w:sz="4" w:space="0" w:color="000000"/>
              <w:bottom w:val="single" w:sz="4" w:space="0" w:color="000000"/>
            </w:tcBorders>
            <w:shd w:val="clear" w:color="auto" w:fill="F2F2F2"/>
          </w:tcPr>
          <w:p w:rsidR="006B2746" w:rsidRDefault="006B2746" w:rsidP="00D3642C">
            <w:pPr>
              <w:pStyle w:val="TableHeading"/>
            </w:pPr>
            <w:r>
              <w:t>8/31/2017</w:t>
            </w:r>
          </w:p>
        </w:tc>
        <w:tc>
          <w:tcPr>
            <w:tcW w:w="1080" w:type="dxa"/>
            <w:tcBorders>
              <w:top w:val="single" w:sz="4" w:space="0" w:color="000000"/>
              <w:left w:val="single" w:sz="4" w:space="0" w:color="000000"/>
              <w:bottom w:val="single" w:sz="4" w:space="0" w:color="000000"/>
            </w:tcBorders>
            <w:shd w:val="clear" w:color="auto" w:fill="F2F2F2"/>
          </w:tcPr>
          <w:p w:rsidR="006B2746" w:rsidRDefault="006B2746" w:rsidP="00D3642C">
            <w:pPr>
              <w:pStyle w:val="TableHeading"/>
            </w:pPr>
            <w:r>
              <w:t>2.3</w:t>
            </w:r>
          </w:p>
        </w:tc>
        <w:tc>
          <w:tcPr>
            <w:tcW w:w="4392" w:type="dxa"/>
            <w:tcBorders>
              <w:top w:val="single" w:sz="4" w:space="0" w:color="000000"/>
              <w:left w:val="single" w:sz="4" w:space="0" w:color="000000"/>
              <w:bottom w:val="single" w:sz="4" w:space="0" w:color="000000"/>
            </w:tcBorders>
            <w:shd w:val="clear" w:color="auto" w:fill="F2F2F2"/>
          </w:tcPr>
          <w:p w:rsidR="006B2746" w:rsidRDefault="006B2746" w:rsidP="00D3642C">
            <w:pPr>
              <w:pStyle w:val="TableHeading"/>
            </w:pPr>
            <w:r>
              <w:t xml:space="preserve">Updated the MTP </w:t>
            </w:r>
            <w:r w:rsidR="00C27093">
              <w:t xml:space="preserve">section </w:t>
            </w:r>
            <w:r w:rsidR="00BC3097">
              <w:t xml:space="preserve">1.3 and </w:t>
            </w:r>
            <w:r w:rsidR="00C27093">
              <w:t>3.6</w:t>
            </w:r>
          </w:p>
        </w:tc>
        <w:tc>
          <w:tcPr>
            <w:tcW w:w="2329" w:type="dxa"/>
            <w:tcBorders>
              <w:top w:val="single" w:sz="4" w:space="0" w:color="000000"/>
              <w:left w:val="single" w:sz="4" w:space="0" w:color="000000"/>
              <w:bottom w:val="single" w:sz="4" w:space="0" w:color="000000"/>
              <w:right w:val="single" w:sz="4" w:space="0" w:color="000000"/>
            </w:tcBorders>
            <w:shd w:val="clear" w:color="auto" w:fill="F2F2F2"/>
          </w:tcPr>
          <w:p w:rsidR="006B2746" w:rsidRDefault="006B2746" w:rsidP="00D3642C">
            <w:pPr>
              <w:pStyle w:val="TableHeading"/>
            </w:pPr>
            <w:r>
              <w:t>Kanika Sharma</w:t>
            </w:r>
          </w:p>
        </w:tc>
      </w:tr>
      <w:tr w:rsidR="00674E57" w:rsidRPr="005068FD" w:rsidTr="00D3642C">
        <w:tc>
          <w:tcPr>
            <w:tcW w:w="1728" w:type="dxa"/>
            <w:tcBorders>
              <w:top w:val="single" w:sz="4" w:space="0" w:color="000000"/>
              <w:left w:val="single" w:sz="4" w:space="0" w:color="000000"/>
              <w:bottom w:val="single" w:sz="4" w:space="0" w:color="000000"/>
            </w:tcBorders>
            <w:shd w:val="clear" w:color="auto" w:fill="F2F2F2"/>
          </w:tcPr>
          <w:p w:rsidR="00674E57" w:rsidRPr="00AC60A7" w:rsidRDefault="00674E57" w:rsidP="00D3642C">
            <w:pPr>
              <w:pStyle w:val="TableHeading"/>
              <w:rPr>
                <w:b w:val="0"/>
              </w:rPr>
            </w:pPr>
            <w:r w:rsidRPr="00AC60A7">
              <w:rPr>
                <w:b w:val="0"/>
              </w:rPr>
              <w:t>12/1/2016</w:t>
            </w:r>
          </w:p>
        </w:tc>
        <w:tc>
          <w:tcPr>
            <w:tcW w:w="1080" w:type="dxa"/>
            <w:tcBorders>
              <w:top w:val="single" w:sz="4" w:space="0" w:color="000000"/>
              <w:left w:val="single" w:sz="4" w:space="0" w:color="000000"/>
              <w:bottom w:val="single" w:sz="4" w:space="0" w:color="000000"/>
            </w:tcBorders>
            <w:shd w:val="clear" w:color="auto" w:fill="F2F2F2"/>
          </w:tcPr>
          <w:p w:rsidR="00674E57" w:rsidRPr="00AC60A7" w:rsidRDefault="00674E57" w:rsidP="00D3642C">
            <w:pPr>
              <w:pStyle w:val="TableHeading"/>
              <w:rPr>
                <w:b w:val="0"/>
              </w:rPr>
            </w:pPr>
            <w:r w:rsidRPr="00AC60A7">
              <w:rPr>
                <w:b w:val="0"/>
              </w:rPr>
              <w:t>2.2</w:t>
            </w:r>
          </w:p>
        </w:tc>
        <w:tc>
          <w:tcPr>
            <w:tcW w:w="4392" w:type="dxa"/>
            <w:tcBorders>
              <w:top w:val="single" w:sz="4" w:space="0" w:color="000000"/>
              <w:left w:val="single" w:sz="4" w:space="0" w:color="000000"/>
              <w:bottom w:val="single" w:sz="4" w:space="0" w:color="000000"/>
            </w:tcBorders>
            <w:shd w:val="clear" w:color="auto" w:fill="F2F2F2"/>
          </w:tcPr>
          <w:p w:rsidR="00674E57" w:rsidRPr="00AC60A7" w:rsidRDefault="00674E57" w:rsidP="00D3642C">
            <w:pPr>
              <w:pStyle w:val="TableHeading"/>
              <w:rPr>
                <w:b w:val="0"/>
              </w:rPr>
            </w:pPr>
            <w:r w:rsidRPr="00AC60A7">
              <w:rPr>
                <w:b w:val="0"/>
              </w:rPr>
              <w:t>Updated the MTP with comments from David Skahn</w:t>
            </w:r>
          </w:p>
        </w:tc>
        <w:tc>
          <w:tcPr>
            <w:tcW w:w="2329" w:type="dxa"/>
            <w:tcBorders>
              <w:top w:val="single" w:sz="4" w:space="0" w:color="000000"/>
              <w:left w:val="single" w:sz="4" w:space="0" w:color="000000"/>
              <w:bottom w:val="single" w:sz="4" w:space="0" w:color="000000"/>
              <w:right w:val="single" w:sz="4" w:space="0" w:color="000000"/>
            </w:tcBorders>
            <w:shd w:val="clear" w:color="auto" w:fill="F2F2F2"/>
          </w:tcPr>
          <w:p w:rsidR="00674E57" w:rsidRPr="00AC60A7" w:rsidRDefault="00674E57" w:rsidP="00D3642C">
            <w:pPr>
              <w:pStyle w:val="TableHeading"/>
              <w:rPr>
                <w:b w:val="0"/>
              </w:rPr>
            </w:pPr>
            <w:r w:rsidRPr="00AC60A7">
              <w:rPr>
                <w:b w:val="0"/>
              </w:rPr>
              <w:t>Kanika Sharma</w:t>
            </w:r>
          </w:p>
        </w:tc>
      </w:tr>
      <w:tr w:rsidR="00273DDE" w:rsidRPr="005068FD" w:rsidTr="00D3642C">
        <w:tc>
          <w:tcPr>
            <w:tcW w:w="1728" w:type="dxa"/>
            <w:tcBorders>
              <w:top w:val="single" w:sz="4" w:space="0" w:color="000000"/>
              <w:left w:val="single" w:sz="4" w:space="0" w:color="000000"/>
              <w:bottom w:val="single" w:sz="4" w:space="0" w:color="000000"/>
            </w:tcBorders>
            <w:shd w:val="clear" w:color="auto" w:fill="F2F2F2"/>
          </w:tcPr>
          <w:p w:rsidR="00273DDE" w:rsidRPr="00AC60A7" w:rsidRDefault="00273DDE" w:rsidP="00D3642C">
            <w:pPr>
              <w:pStyle w:val="TableHeading"/>
              <w:rPr>
                <w:b w:val="0"/>
              </w:rPr>
            </w:pPr>
            <w:r w:rsidRPr="00AC60A7">
              <w:rPr>
                <w:b w:val="0"/>
              </w:rPr>
              <w:t>10/13/2016</w:t>
            </w:r>
          </w:p>
        </w:tc>
        <w:tc>
          <w:tcPr>
            <w:tcW w:w="1080" w:type="dxa"/>
            <w:tcBorders>
              <w:top w:val="single" w:sz="4" w:space="0" w:color="000000"/>
              <w:left w:val="single" w:sz="4" w:space="0" w:color="000000"/>
              <w:bottom w:val="single" w:sz="4" w:space="0" w:color="000000"/>
            </w:tcBorders>
            <w:shd w:val="clear" w:color="auto" w:fill="F2F2F2"/>
          </w:tcPr>
          <w:p w:rsidR="00273DDE" w:rsidRPr="00AC60A7" w:rsidRDefault="00273DDE" w:rsidP="00D3642C">
            <w:pPr>
              <w:pStyle w:val="TableHeading"/>
              <w:rPr>
                <w:b w:val="0"/>
              </w:rPr>
            </w:pPr>
            <w:r w:rsidRPr="00AC60A7">
              <w:rPr>
                <w:b w:val="0"/>
              </w:rPr>
              <w:t>2.1</w:t>
            </w:r>
          </w:p>
        </w:tc>
        <w:tc>
          <w:tcPr>
            <w:tcW w:w="4392" w:type="dxa"/>
            <w:tcBorders>
              <w:top w:val="single" w:sz="4" w:space="0" w:color="000000"/>
              <w:left w:val="single" w:sz="4" w:space="0" w:color="000000"/>
              <w:bottom w:val="single" w:sz="4" w:space="0" w:color="000000"/>
            </w:tcBorders>
            <w:shd w:val="clear" w:color="auto" w:fill="F2F2F2"/>
          </w:tcPr>
          <w:p w:rsidR="00273DDE" w:rsidRPr="00AC60A7" w:rsidRDefault="00273DDE" w:rsidP="00D3642C">
            <w:pPr>
              <w:pStyle w:val="TableHeading"/>
              <w:rPr>
                <w:b w:val="0"/>
              </w:rPr>
            </w:pPr>
            <w:r w:rsidRPr="00AC60A7">
              <w:rPr>
                <w:b w:val="0"/>
              </w:rPr>
              <w:t xml:space="preserve">Updated the MTP to </w:t>
            </w:r>
            <w:r w:rsidR="00D558C5" w:rsidRPr="00AC60A7">
              <w:rPr>
                <w:b w:val="0"/>
              </w:rPr>
              <w:t>Distinguish between MOCHA</w:t>
            </w:r>
            <w:r w:rsidR="00A97FFB" w:rsidRPr="00AC60A7">
              <w:rPr>
                <w:b w:val="0"/>
              </w:rPr>
              <w:t xml:space="preserve"> </w:t>
            </w:r>
            <w:r w:rsidR="00D558C5" w:rsidRPr="00AC60A7">
              <w:rPr>
                <w:b w:val="0"/>
              </w:rPr>
              <w:t>2.1a and MOCHA</w:t>
            </w:r>
            <w:r w:rsidR="00A97FFB" w:rsidRPr="00AC60A7">
              <w:rPr>
                <w:b w:val="0"/>
              </w:rPr>
              <w:t xml:space="preserve"> </w:t>
            </w:r>
            <w:r w:rsidR="00D558C5" w:rsidRPr="00AC60A7">
              <w:rPr>
                <w:b w:val="0"/>
              </w:rPr>
              <w:t>2.1b</w:t>
            </w:r>
          </w:p>
        </w:tc>
        <w:tc>
          <w:tcPr>
            <w:tcW w:w="2329" w:type="dxa"/>
            <w:tcBorders>
              <w:top w:val="single" w:sz="4" w:space="0" w:color="000000"/>
              <w:left w:val="single" w:sz="4" w:space="0" w:color="000000"/>
              <w:bottom w:val="single" w:sz="4" w:space="0" w:color="000000"/>
              <w:right w:val="single" w:sz="4" w:space="0" w:color="000000"/>
            </w:tcBorders>
            <w:shd w:val="clear" w:color="auto" w:fill="F2F2F2"/>
          </w:tcPr>
          <w:p w:rsidR="00273DDE" w:rsidRPr="00AC60A7" w:rsidRDefault="00D558C5" w:rsidP="00D3642C">
            <w:pPr>
              <w:pStyle w:val="TableHeading"/>
              <w:rPr>
                <w:b w:val="0"/>
              </w:rPr>
            </w:pPr>
            <w:r w:rsidRPr="00AC60A7">
              <w:rPr>
                <w:b w:val="0"/>
              </w:rPr>
              <w:t>Kanika Sharma</w:t>
            </w:r>
          </w:p>
        </w:tc>
      </w:tr>
      <w:tr w:rsidR="00DF3CA7" w:rsidRPr="005068FD" w:rsidTr="00D3642C">
        <w:tc>
          <w:tcPr>
            <w:tcW w:w="1728" w:type="dxa"/>
            <w:tcBorders>
              <w:top w:val="single" w:sz="4" w:space="0" w:color="000000"/>
              <w:left w:val="single" w:sz="4" w:space="0" w:color="000000"/>
              <w:bottom w:val="single" w:sz="4" w:space="0" w:color="000000"/>
            </w:tcBorders>
            <w:shd w:val="clear" w:color="auto" w:fill="F2F2F2"/>
          </w:tcPr>
          <w:p w:rsidR="00DF3CA7" w:rsidRPr="00AC60A7" w:rsidRDefault="00DF3CA7" w:rsidP="00D3642C">
            <w:pPr>
              <w:pStyle w:val="TableHeading"/>
              <w:rPr>
                <w:b w:val="0"/>
              </w:rPr>
            </w:pPr>
            <w:r w:rsidRPr="00AC60A7">
              <w:rPr>
                <w:b w:val="0"/>
              </w:rPr>
              <w:t>7/28/2016</w:t>
            </w:r>
          </w:p>
        </w:tc>
        <w:tc>
          <w:tcPr>
            <w:tcW w:w="1080" w:type="dxa"/>
            <w:tcBorders>
              <w:top w:val="single" w:sz="4" w:space="0" w:color="000000"/>
              <w:left w:val="single" w:sz="4" w:space="0" w:color="000000"/>
              <w:bottom w:val="single" w:sz="4" w:space="0" w:color="000000"/>
            </w:tcBorders>
            <w:shd w:val="clear" w:color="auto" w:fill="F2F2F2"/>
          </w:tcPr>
          <w:p w:rsidR="00DF3CA7" w:rsidRPr="00AC60A7" w:rsidRDefault="00DF3CA7" w:rsidP="00D3642C">
            <w:pPr>
              <w:pStyle w:val="TableHeading"/>
              <w:rPr>
                <w:b w:val="0"/>
              </w:rPr>
            </w:pPr>
            <w:r w:rsidRPr="00AC60A7">
              <w:rPr>
                <w:b w:val="0"/>
              </w:rPr>
              <w:t>2.0</w:t>
            </w:r>
          </w:p>
        </w:tc>
        <w:tc>
          <w:tcPr>
            <w:tcW w:w="4392" w:type="dxa"/>
            <w:tcBorders>
              <w:top w:val="single" w:sz="4" w:space="0" w:color="000000"/>
              <w:left w:val="single" w:sz="4" w:space="0" w:color="000000"/>
              <w:bottom w:val="single" w:sz="4" w:space="0" w:color="000000"/>
            </w:tcBorders>
            <w:shd w:val="clear" w:color="auto" w:fill="F2F2F2"/>
          </w:tcPr>
          <w:p w:rsidR="00DF3CA7" w:rsidRPr="00AC60A7" w:rsidRDefault="00DF3CA7" w:rsidP="00D3642C">
            <w:pPr>
              <w:pStyle w:val="TableHeading"/>
              <w:rPr>
                <w:b w:val="0"/>
              </w:rPr>
            </w:pPr>
            <w:r w:rsidRPr="00AC60A7">
              <w:rPr>
                <w:b w:val="0"/>
              </w:rPr>
              <w:t>Updated the comments made by reviewers (Heidi Cross and Vickey Elijah)</w:t>
            </w:r>
          </w:p>
        </w:tc>
        <w:tc>
          <w:tcPr>
            <w:tcW w:w="2329" w:type="dxa"/>
            <w:tcBorders>
              <w:top w:val="single" w:sz="4" w:space="0" w:color="000000"/>
              <w:left w:val="single" w:sz="4" w:space="0" w:color="000000"/>
              <w:bottom w:val="single" w:sz="4" w:space="0" w:color="000000"/>
              <w:right w:val="single" w:sz="4" w:space="0" w:color="000000"/>
            </w:tcBorders>
            <w:shd w:val="clear" w:color="auto" w:fill="F2F2F2"/>
          </w:tcPr>
          <w:p w:rsidR="00DF3CA7" w:rsidRPr="00AC60A7" w:rsidRDefault="00DF3CA7" w:rsidP="00D3642C">
            <w:pPr>
              <w:pStyle w:val="TableHeading"/>
              <w:rPr>
                <w:b w:val="0"/>
              </w:rPr>
            </w:pPr>
            <w:r w:rsidRPr="00AC60A7">
              <w:rPr>
                <w:b w:val="0"/>
              </w:rPr>
              <w:t>Kanika Sharma</w:t>
            </w:r>
          </w:p>
        </w:tc>
      </w:tr>
      <w:tr w:rsidR="00C56E1F" w:rsidRPr="005068FD" w:rsidTr="00D3642C">
        <w:tc>
          <w:tcPr>
            <w:tcW w:w="1728" w:type="dxa"/>
            <w:tcBorders>
              <w:top w:val="single" w:sz="4" w:space="0" w:color="000000"/>
              <w:left w:val="single" w:sz="4" w:space="0" w:color="000000"/>
              <w:bottom w:val="single" w:sz="4" w:space="0" w:color="000000"/>
            </w:tcBorders>
            <w:shd w:val="clear" w:color="auto" w:fill="F2F2F2"/>
          </w:tcPr>
          <w:p w:rsidR="00C56E1F" w:rsidRPr="00AC60A7" w:rsidRDefault="00C56E1F" w:rsidP="00D3642C">
            <w:pPr>
              <w:pStyle w:val="TableHeading"/>
              <w:rPr>
                <w:b w:val="0"/>
              </w:rPr>
            </w:pPr>
            <w:r w:rsidRPr="00AC60A7">
              <w:rPr>
                <w:b w:val="0"/>
              </w:rPr>
              <w:t>7/25/</w:t>
            </w:r>
            <w:r w:rsidR="008B7B97" w:rsidRPr="00AC60A7">
              <w:rPr>
                <w:b w:val="0"/>
              </w:rPr>
              <w:t>20</w:t>
            </w:r>
            <w:r w:rsidRPr="00AC60A7">
              <w:rPr>
                <w:b w:val="0"/>
              </w:rPr>
              <w:t>16</w:t>
            </w:r>
          </w:p>
        </w:tc>
        <w:tc>
          <w:tcPr>
            <w:tcW w:w="1080" w:type="dxa"/>
            <w:tcBorders>
              <w:top w:val="single" w:sz="4" w:space="0" w:color="000000"/>
              <w:left w:val="single" w:sz="4" w:space="0" w:color="000000"/>
              <w:bottom w:val="single" w:sz="4" w:space="0" w:color="000000"/>
            </w:tcBorders>
            <w:shd w:val="clear" w:color="auto" w:fill="F2F2F2"/>
          </w:tcPr>
          <w:p w:rsidR="00C56E1F" w:rsidRPr="00AC60A7" w:rsidRDefault="00C56E1F" w:rsidP="00D3642C">
            <w:pPr>
              <w:pStyle w:val="TableHeading"/>
              <w:rPr>
                <w:b w:val="0"/>
              </w:rPr>
            </w:pPr>
            <w:r w:rsidRPr="00AC60A7">
              <w:rPr>
                <w:b w:val="0"/>
              </w:rPr>
              <w:t>1.9</w:t>
            </w:r>
          </w:p>
        </w:tc>
        <w:tc>
          <w:tcPr>
            <w:tcW w:w="4392" w:type="dxa"/>
            <w:tcBorders>
              <w:top w:val="single" w:sz="4" w:space="0" w:color="000000"/>
              <w:left w:val="single" w:sz="4" w:space="0" w:color="000000"/>
              <w:bottom w:val="single" w:sz="4" w:space="0" w:color="000000"/>
            </w:tcBorders>
            <w:shd w:val="clear" w:color="auto" w:fill="F2F2F2"/>
          </w:tcPr>
          <w:p w:rsidR="00C56E1F" w:rsidRPr="00AC60A7" w:rsidRDefault="00A52C23" w:rsidP="00D3642C">
            <w:pPr>
              <w:pStyle w:val="TableHeading"/>
              <w:rPr>
                <w:b w:val="0"/>
              </w:rPr>
            </w:pPr>
            <w:r w:rsidRPr="00AC60A7">
              <w:rPr>
                <w:b w:val="0"/>
              </w:rPr>
              <w:t>Updates made in section 1.3 and 7</w:t>
            </w:r>
            <w:r w:rsidR="00CB56AC" w:rsidRPr="00AC60A7">
              <w:rPr>
                <w:b w:val="0"/>
              </w:rPr>
              <w:t xml:space="preserve">. Added the automation test plan </w:t>
            </w:r>
            <w:r w:rsidR="005C4131" w:rsidRPr="00AC60A7">
              <w:rPr>
                <w:b w:val="0"/>
              </w:rPr>
              <w:t xml:space="preserve">to section 3 </w:t>
            </w:r>
            <w:r w:rsidR="00CB56AC" w:rsidRPr="00AC60A7">
              <w:rPr>
                <w:b w:val="0"/>
              </w:rPr>
              <w:t xml:space="preserve">and Component Software test plan </w:t>
            </w:r>
            <w:r w:rsidR="005C4131" w:rsidRPr="00AC60A7">
              <w:rPr>
                <w:b w:val="0"/>
              </w:rPr>
              <w:t>to</w:t>
            </w:r>
            <w:r w:rsidR="00CB56AC" w:rsidRPr="00AC60A7">
              <w:rPr>
                <w:b w:val="0"/>
              </w:rPr>
              <w:t xml:space="preserve"> Section 3</w:t>
            </w:r>
            <w:r w:rsidR="005C4131" w:rsidRPr="00AC60A7">
              <w:rPr>
                <w:b w:val="0"/>
              </w:rPr>
              <w:t>.1</w:t>
            </w:r>
          </w:p>
        </w:tc>
        <w:tc>
          <w:tcPr>
            <w:tcW w:w="2329" w:type="dxa"/>
            <w:tcBorders>
              <w:top w:val="single" w:sz="4" w:space="0" w:color="000000"/>
              <w:left w:val="single" w:sz="4" w:space="0" w:color="000000"/>
              <w:bottom w:val="single" w:sz="4" w:space="0" w:color="000000"/>
              <w:right w:val="single" w:sz="4" w:space="0" w:color="000000"/>
            </w:tcBorders>
            <w:shd w:val="clear" w:color="auto" w:fill="F2F2F2"/>
          </w:tcPr>
          <w:p w:rsidR="00C56E1F" w:rsidRPr="00AC60A7" w:rsidRDefault="00C56E1F" w:rsidP="00D3642C">
            <w:pPr>
              <w:pStyle w:val="TableHeading"/>
              <w:rPr>
                <w:b w:val="0"/>
              </w:rPr>
            </w:pPr>
            <w:r w:rsidRPr="00AC60A7">
              <w:rPr>
                <w:b w:val="0"/>
              </w:rPr>
              <w:t>Kanika Sharma</w:t>
            </w:r>
          </w:p>
        </w:tc>
      </w:tr>
      <w:tr w:rsidR="00A90CCA" w:rsidRPr="005068FD" w:rsidTr="00D3642C">
        <w:tc>
          <w:tcPr>
            <w:tcW w:w="1728" w:type="dxa"/>
            <w:tcBorders>
              <w:top w:val="single" w:sz="4" w:space="0" w:color="000000"/>
              <w:left w:val="single" w:sz="4" w:space="0" w:color="000000"/>
              <w:bottom w:val="single" w:sz="4" w:space="0" w:color="000000"/>
            </w:tcBorders>
            <w:shd w:val="clear" w:color="auto" w:fill="F2F2F2"/>
          </w:tcPr>
          <w:p w:rsidR="00A90CCA" w:rsidRPr="00AC60A7" w:rsidRDefault="00115E7C" w:rsidP="00D3642C">
            <w:pPr>
              <w:pStyle w:val="TableHeading"/>
              <w:rPr>
                <w:b w:val="0"/>
              </w:rPr>
            </w:pPr>
            <w:r w:rsidRPr="00AC60A7">
              <w:rPr>
                <w:b w:val="0"/>
              </w:rPr>
              <w:t>7/30/2015</w:t>
            </w:r>
          </w:p>
        </w:tc>
        <w:tc>
          <w:tcPr>
            <w:tcW w:w="1080" w:type="dxa"/>
            <w:tcBorders>
              <w:top w:val="single" w:sz="4" w:space="0" w:color="000000"/>
              <w:left w:val="single" w:sz="4" w:space="0" w:color="000000"/>
              <w:bottom w:val="single" w:sz="4" w:space="0" w:color="000000"/>
            </w:tcBorders>
            <w:shd w:val="clear" w:color="auto" w:fill="F2F2F2"/>
          </w:tcPr>
          <w:p w:rsidR="00A90CCA" w:rsidRPr="00AC60A7" w:rsidRDefault="00115E7C" w:rsidP="00D3642C">
            <w:pPr>
              <w:pStyle w:val="TableHeading"/>
              <w:rPr>
                <w:b w:val="0"/>
              </w:rPr>
            </w:pPr>
            <w:r w:rsidRPr="00AC60A7">
              <w:rPr>
                <w:b w:val="0"/>
              </w:rPr>
              <w:t>1.8</w:t>
            </w:r>
          </w:p>
        </w:tc>
        <w:tc>
          <w:tcPr>
            <w:tcW w:w="4392" w:type="dxa"/>
            <w:tcBorders>
              <w:top w:val="single" w:sz="4" w:space="0" w:color="000000"/>
              <w:left w:val="single" w:sz="4" w:space="0" w:color="000000"/>
              <w:bottom w:val="single" w:sz="4" w:space="0" w:color="000000"/>
            </w:tcBorders>
            <w:shd w:val="clear" w:color="auto" w:fill="F2F2F2"/>
          </w:tcPr>
          <w:p w:rsidR="00A90CCA" w:rsidRPr="00AC60A7" w:rsidRDefault="00115E7C" w:rsidP="00D3642C">
            <w:pPr>
              <w:pStyle w:val="TableHeading"/>
              <w:rPr>
                <w:b w:val="0"/>
              </w:rPr>
            </w:pPr>
            <w:r w:rsidRPr="00AC60A7">
              <w:rPr>
                <w:b w:val="0"/>
              </w:rPr>
              <w:t>Updated comments made by Vickey Elijah in section 7</w:t>
            </w:r>
          </w:p>
        </w:tc>
        <w:tc>
          <w:tcPr>
            <w:tcW w:w="2329" w:type="dxa"/>
            <w:tcBorders>
              <w:top w:val="single" w:sz="4" w:space="0" w:color="000000"/>
              <w:left w:val="single" w:sz="4" w:space="0" w:color="000000"/>
              <w:bottom w:val="single" w:sz="4" w:space="0" w:color="000000"/>
              <w:right w:val="single" w:sz="4" w:space="0" w:color="000000"/>
            </w:tcBorders>
            <w:shd w:val="clear" w:color="auto" w:fill="F2F2F2"/>
          </w:tcPr>
          <w:p w:rsidR="00A90CCA" w:rsidRPr="00AC60A7" w:rsidRDefault="00115E7C" w:rsidP="00D3642C">
            <w:pPr>
              <w:pStyle w:val="TableHeading"/>
              <w:rPr>
                <w:b w:val="0"/>
              </w:rPr>
            </w:pPr>
            <w:r w:rsidRPr="00AC60A7">
              <w:rPr>
                <w:b w:val="0"/>
              </w:rPr>
              <w:t>Kanika Sharma</w:t>
            </w:r>
          </w:p>
        </w:tc>
      </w:tr>
      <w:tr w:rsidR="00A90CCA" w:rsidRPr="005068FD" w:rsidTr="00D3642C">
        <w:tc>
          <w:tcPr>
            <w:tcW w:w="1728" w:type="dxa"/>
            <w:tcBorders>
              <w:top w:val="single" w:sz="4" w:space="0" w:color="000000"/>
              <w:left w:val="single" w:sz="4" w:space="0" w:color="000000"/>
              <w:bottom w:val="single" w:sz="4" w:space="0" w:color="000000"/>
            </w:tcBorders>
            <w:shd w:val="clear" w:color="auto" w:fill="F2F2F2"/>
          </w:tcPr>
          <w:p w:rsidR="00A90CCA" w:rsidRPr="00C56E1F" w:rsidRDefault="006265FD" w:rsidP="00D3642C">
            <w:pPr>
              <w:pStyle w:val="TableHeading"/>
              <w:rPr>
                <w:b w:val="0"/>
              </w:rPr>
            </w:pPr>
            <w:r w:rsidRPr="00C56E1F">
              <w:rPr>
                <w:b w:val="0"/>
              </w:rPr>
              <w:t>6/30/2015</w:t>
            </w:r>
          </w:p>
        </w:tc>
        <w:tc>
          <w:tcPr>
            <w:tcW w:w="1080" w:type="dxa"/>
            <w:tcBorders>
              <w:top w:val="single" w:sz="4" w:space="0" w:color="000000"/>
              <w:left w:val="single" w:sz="4" w:space="0" w:color="000000"/>
              <w:bottom w:val="single" w:sz="4" w:space="0" w:color="000000"/>
            </w:tcBorders>
            <w:shd w:val="clear" w:color="auto" w:fill="F2F2F2"/>
          </w:tcPr>
          <w:p w:rsidR="00A90CCA" w:rsidRPr="00C56E1F" w:rsidRDefault="006265FD" w:rsidP="00D3642C">
            <w:pPr>
              <w:pStyle w:val="TableHeading"/>
              <w:rPr>
                <w:b w:val="0"/>
              </w:rPr>
            </w:pPr>
            <w:r w:rsidRPr="00C56E1F">
              <w:rPr>
                <w:b w:val="0"/>
              </w:rPr>
              <w:t>1.7</w:t>
            </w:r>
          </w:p>
        </w:tc>
        <w:tc>
          <w:tcPr>
            <w:tcW w:w="4392" w:type="dxa"/>
            <w:tcBorders>
              <w:top w:val="single" w:sz="4" w:space="0" w:color="000000"/>
              <w:left w:val="single" w:sz="4" w:space="0" w:color="000000"/>
              <w:bottom w:val="single" w:sz="4" w:space="0" w:color="000000"/>
            </w:tcBorders>
            <w:shd w:val="clear" w:color="auto" w:fill="F2F2F2"/>
          </w:tcPr>
          <w:p w:rsidR="00A90CCA" w:rsidRPr="00C56E1F" w:rsidRDefault="006265FD" w:rsidP="00D3642C">
            <w:pPr>
              <w:pStyle w:val="TableHeading"/>
              <w:rPr>
                <w:b w:val="0"/>
              </w:rPr>
            </w:pPr>
            <w:r w:rsidRPr="00C56E1F">
              <w:rPr>
                <w:b w:val="0"/>
              </w:rPr>
              <w:t>Updated section 1.3</w:t>
            </w:r>
            <w:r w:rsidR="00F72F9D" w:rsidRPr="00C56E1F">
              <w:rPr>
                <w:b w:val="0"/>
              </w:rPr>
              <w:t xml:space="preserve"> and 7 with Vickey Elijah replacing Arti Iyer</w:t>
            </w:r>
          </w:p>
        </w:tc>
        <w:tc>
          <w:tcPr>
            <w:tcW w:w="2329" w:type="dxa"/>
            <w:tcBorders>
              <w:top w:val="single" w:sz="4" w:space="0" w:color="000000"/>
              <w:left w:val="single" w:sz="4" w:space="0" w:color="000000"/>
              <w:bottom w:val="single" w:sz="4" w:space="0" w:color="000000"/>
              <w:right w:val="single" w:sz="4" w:space="0" w:color="000000"/>
            </w:tcBorders>
            <w:shd w:val="clear" w:color="auto" w:fill="F2F2F2"/>
          </w:tcPr>
          <w:p w:rsidR="00A90CCA" w:rsidRPr="00C56E1F" w:rsidRDefault="006265FD" w:rsidP="00D3642C">
            <w:pPr>
              <w:pStyle w:val="TableHeading"/>
              <w:rPr>
                <w:b w:val="0"/>
              </w:rPr>
            </w:pPr>
            <w:r w:rsidRPr="00C56E1F">
              <w:rPr>
                <w:b w:val="0"/>
              </w:rPr>
              <w:t>Kanika</w:t>
            </w:r>
            <w:r w:rsidR="00F72F9D" w:rsidRPr="00C56E1F">
              <w:rPr>
                <w:b w:val="0"/>
              </w:rPr>
              <w:t xml:space="preserve"> Sharma</w:t>
            </w:r>
          </w:p>
        </w:tc>
      </w:tr>
      <w:tr w:rsidR="00A90CCA" w:rsidRPr="005068FD" w:rsidTr="00D3642C">
        <w:tc>
          <w:tcPr>
            <w:tcW w:w="1728" w:type="dxa"/>
            <w:tcBorders>
              <w:top w:val="single" w:sz="4" w:space="0" w:color="000000"/>
              <w:left w:val="single" w:sz="4" w:space="0" w:color="000000"/>
              <w:bottom w:val="single" w:sz="4" w:space="0" w:color="000000"/>
            </w:tcBorders>
            <w:shd w:val="clear" w:color="auto" w:fill="F2F2F2"/>
          </w:tcPr>
          <w:p w:rsidR="00A90CCA" w:rsidRPr="00C56E1F" w:rsidRDefault="00A90CCA" w:rsidP="00D3642C">
            <w:pPr>
              <w:pStyle w:val="TableHeading"/>
              <w:rPr>
                <w:b w:val="0"/>
              </w:rPr>
            </w:pPr>
            <w:r w:rsidRPr="00C56E1F">
              <w:rPr>
                <w:b w:val="0"/>
              </w:rPr>
              <w:t>4/30/2015</w:t>
            </w:r>
          </w:p>
        </w:tc>
        <w:tc>
          <w:tcPr>
            <w:tcW w:w="1080" w:type="dxa"/>
            <w:tcBorders>
              <w:top w:val="single" w:sz="4" w:space="0" w:color="000000"/>
              <w:left w:val="single" w:sz="4" w:space="0" w:color="000000"/>
              <w:bottom w:val="single" w:sz="4" w:space="0" w:color="000000"/>
            </w:tcBorders>
            <w:shd w:val="clear" w:color="auto" w:fill="F2F2F2"/>
          </w:tcPr>
          <w:p w:rsidR="00A90CCA" w:rsidRPr="00C56E1F" w:rsidRDefault="00A90CCA" w:rsidP="00D3642C">
            <w:pPr>
              <w:pStyle w:val="TableHeading"/>
              <w:rPr>
                <w:b w:val="0"/>
              </w:rPr>
            </w:pPr>
            <w:r w:rsidRPr="00C56E1F">
              <w:rPr>
                <w:b w:val="0"/>
              </w:rPr>
              <w:t>1.6</w:t>
            </w:r>
          </w:p>
        </w:tc>
        <w:tc>
          <w:tcPr>
            <w:tcW w:w="4392" w:type="dxa"/>
            <w:tcBorders>
              <w:top w:val="single" w:sz="4" w:space="0" w:color="000000"/>
              <w:left w:val="single" w:sz="4" w:space="0" w:color="000000"/>
              <w:bottom w:val="single" w:sz="4" w:space="0" w:color="000000"/>
            </w:tcBorders>
            <w:shd w:val="clear" w:color="auto" w:fill="F2F2F2"/>
          </w:tcPr>
          <w:p w:rsidR="00A90CCA" w:rsidRPr="00C56E1F" w:rsidRDefault="00616269" w:rsidP="00D3642C">
            <w:pPr>
              <w:pStyle w:val="TableHeading"/>
              <w:rPr>
                <w:b w:val="0"/>
              </w:rPr>
            </w:pPr>
            <w:r w:rsidRPr="00C56E1F">
              <w:rPr>
                <w:b w:val="0"/>
              </w:rPr>
              <w:t>Updated section 1.3, 7</w:t>
            </w:r>
            <w:r w:rsidR="00AD752F" w:rsidRPr="00C56E1F">
              <w:rPr>
                <w:b w:val="0"/>
              </w:rPr>
              <w:t xml:space="preserve"> and 8</w:t>
            </w:r>
          </w:p>
        </w:tc>
        <w:tc>
          <w:tcPr>
            <w:tcW w:w="2329" w:type="dxa"/>
            <w:tcBorders>
              <w:top w:val="single" w:sz="4" w:space="0" w:color="000000"/>
              <w:left w:val="single" w:sz="4" w:space="0" w:color="000000"/>
              <w:bottom w:val="single" w:sz="4" w:space="0" w:color="000000"/>
              <w:right w:val="single" w:sz="4" w:space="0" w:color="000000"/>
            </w:tcBorders>
            <w:shd w:val="clear" w:color="auto" w:fill="F2F2F2"/>
          </w:tcPr>
          <w:p w:rsidR="00A90CCA" w:rsidRPr="00C56E1F" w:rsidRDefault="00A90CCA" w:rsidP="00D3642C">
            <w:pPr>
              <w:pStyle w:val="TableHeading"/>
              <w:rPr>
                <w:b w:val="0"/>
              </w:rPr>
            </w:pPr>
            <w:r w:rsidRPr="00C56E1F">
              <w:rPr>
                <w:b w:val="0"/>
              </w:rPr>
              <w:t>Kanika Sharma</w:t>
            </w:r>
          </w:p>
        </w:tc>
      </w:tr>
      <w:tr w:rsidR="004918D5" w:rsidRPr="005068FD" w:rsidTr="00D3642C">
        <w:tc>
          <w:tcPr>
            <w:tcW w:w="1728" w:type="dxa"/>
            <w:tcBorders>
              <w:top w:val="single" w:sz="4" w:space="0" w:color="000000"/>
              <w:left w:val="single" w:sz="4" w:space="0" w:color="000000"/>
              <w:bottom w:val="single" w:sz="4" w:space="0" w:color="000000"/>
            </w:tcBorders>
            <w:shd w:val="clear" w:color="auto" w:fill="F2F2F2"/>
          </w:tcPr>
          <w:p w:rsidR="004918D5" w:rsidRPr="004918D5" w:rsidRDefault="004918D5" w:rsidP="00D3642C">
            <w:pPr>
              <w:pStyle w:val="TableHeading"/>
              <w:rPr>
                <w:b w:val="0"/>
              </w:rPr>
            </w:pPr>
            <w:r>
              <w:rPr>
                <w:b w:val="0"/>
              </w:rPr>
              <w:t>11/25/2014</w:t>
            </w:r>
          </w:p>
        </w:tc>
        <w:tc>
          <w:tcPr>
            <w:tcW w:w="1080" w:type="dxa"/>
            <w:tcBorders>
              <w:top w:val="single" w:sz="4" w:space="0" w:color="000000"/>
              <w:left w:val="single" w:sz="4" w:space="0" w:color="000000"/>
              <w:bottom w:val="single" w:sz="4" w:space="0" w:color="000000"/>
            </w:tcBorders>
            <w:shd w:val="clear" w:color="auto" w:fill="F2F2F2"/>
          </w:tcPr>
          <w:p w:rsidR="004918D5" w:rsidRPr="004918D5" w:rsidRDefault="004918D5" w:rsidP="00D3642C">
            <w:pPr>
              <w:pStyle w:val="TableHeading"/>
              <w:rPr>
                <w:b w:val="0"/>
              </w:rPr>
            </w:pPr>
            <w:r>
              <w:rPr>
                <w:b w:val="0"/>
              </w:rPr>
              <w:t>1.5</w:t>
            </w:r>
          </w:p>
        </w:tc>
        <w:tc>
          <w:tcPr>
            <w:tcW w:w="4392" w:type="dxa"/>
            <w:tcBorders>
              <w:top w:val="single" w:sz="4" w:space="0" w:color="000000"/>
              <w:left w:val="single" w:sz="4" w:space="0" w:color="000000"/>
              <w:bottom w:val="single" w:sz="4" w:space="0" w:color="000000"/>
            </w:tcBorders>
            <w:shd w:val="clear" w:color="auto" w:fill="F2F2F2"/>
          </w:tcPr>
          <w:p w:rsidR="004918D5" w:rsidRPr="004918D5" w:rsidRDefault="004918D5" w:rsidP="00D3642C">
            <w:pPr>
              <w:pStyle w:val="TableHeading"/>
              <w:rPr>
                <w:b w:val="0"/>
              </w:rPr>
            </w:pPr>
            <w:r w:rsidRPr="004918D5">
              <w:rPr>
                <w:b w:val="0"/>
              </w:rPr>
              <w:t>Updated the comments made by Arti and updated section 1.3</w:t>
            </w:r>
          </w:p>
        </w:tc>
        <w:tc>
          <w:tcPr>
            <w:tcW w:w="2329" w:type="dxa"/>
            <w:tcBorders>
              <w:top w:val="single" w:sz="4" w:space="0" w:color="000000"/>
              <w:left w:val="single" w:sz="4" w:space="0" w:color="000000"/>
              <w:bottom w:val="single" w:sz="4" w:space="0" w:color="000000"/>
              <w:right w:val="single" w:sz="4" w:space="0" w:color="000000"/>
            </w:tcBorders>
            <w:shd w:val="clear" w:color="auto" w:fill="F2F2F2"/>
          </w:tcPr>
          <w:p w:rsidR="004918D5" w:rsidRPr="004918D5" w:rsidRDefault="004918D5" w:rsidP="00D3642C">
            <w:pPr>
              <w:pStyle w:val="TableHeading"/>
              <w:rPr>
                <w:b w:val="0"/>
              </w:rPr>
            </w:pPr>
            <w:r>
              <w:rPr>
                <w:b w:val="0"/>
              </w:rPr>
              <w:t>Kanika Sharma</w:t>
            </w:r>
          </w:p>
        </w:tc>
      </w:tr>
      <w:tr w:rsidR="00F44B26" w:rsidRPr="005068FD" w:rsidTr="00D3642C">
        <w:tc>
          <w:tcPr>
            <w:tcW w:w="1728" w:type="dxa"/>
            <w:tcBorders>
              <w:top w:val="single" w:sz="4" w:space="0" w:color="000000"/>
              <w:left w:val="single" w:sz="4" w:space="0" w:color="000000"/>
              <w:bottom w:val="single" w:sz="4" w:space="0" w:color="000000"/>
            </w:tcBorders>
            <w:shd w:val="clear" w:color="auto" w:fill="F2F2F2"/>
          </w:tcPr>
          <w:p w:rsidR="00F44B26" w:rsidRPr="004918D5" w:rsidRDefault="000A49AB" w:rsidP="00D3642C">
            <w:pPr>
              <w:pStyle w:val="TableHeading"/>
              <w:rPr>
                <w:b w:val="0"/>
              </w:rPr>
            </w:pPr>
            <w:r w:rsidRPr="004918D5">
              <w:rPr>
                <w:b w:val="0"/>
              </w:rPr>
              <w:t>10/27/2014</w:t>
            </w:r>
          </w:p>
        </w:tc>
        <w:tc>
          <w:tcPr>
            <w:tcW w:w="1080" w:type="dxa"/>
            <w:tcBorders>
              <w:top w:val="single" w:sz="4" w:space="0" w:color="000000"/>
              <w:left w:val="single" w:sz="4" w:space="0" w:color="000000"/>
              <w:bottom w:val="single" w:sz="4" w:space="0" w:color="000000"/>
            </w:tcBorders>
            <w:shd w:val="clear" w:color="auto" w:fill="F2F2F2"/>
          </w:tcPr>
          <w:p w:rsidR="00F44B26" w:rsidRPr="004918D5" w:rsidRDefault="000A49AB" w:rsidP="00D3642C">
            <w:pPr>
              <w:pStyle w:val="TableHeading"/>
              <w:rPr>
                <w:b w:val="0"/>
              </w:rPr>
            </w:pPr>
            <w:r w:rsidRPr="004918D5">
              <w:rPr>
                <w:b w:val="0"/>
              </w:rPr>
              <w:t>1.4</w:t>
            </w:r>
          </w:p>
        </w:tc>
        <w:tc>
          <w:tcPr>
            <w:tcW w:w="4392" w:type="dxa"/>
            <w:tcBorders>
              <w:top w:val="single" w:sz="4" w:space="0" w:color="000000"/>
              <w:left w:val="single" w:sz="4" w:space="0" w:color="000000"/>
              <w:bottom w:val="single" w:sz="4" w:space="0" w:color="000000"/>
            </w:tcBorders>
            <w:shd w:val="clear" w:color="auto" w:fill="F2F2F2"/>
          </w:tcPr>
          <w:p w:rsidR="00F44B26" w:rsidRPr="004918D5" w:rsidRDefault="000A49AB" w:rsidP="00D3642C">
            <w:pPr>
              <w:pStyle w:val="TableHeading"/>
              <w:rPr>
                <w:b w:val="0"/>
              </w:rPr>
            </w:pPr>
            <w:r w:rsidRPr="004918D5">
              <w:rPr>
                <w:b w:val="0"/>
              </w:rPr>
              <w:t>Updated the comments made by Arti</w:t>
            </w:r>
            <w:r w:rsidR="00467F57" w:rsidRPr="004918D5">
              <w:rPr>
                <w:b w:val="0"/>
              </w:rPr>
              <w:t xml:space="preserve"> and updated section 1.3</w:t>
            </w:r>
          </w:p>
        </w:tc>
        <w:tc>
          <w:tcPr>
            <w:tcW w:w="2329" w:type="dxa"/>
            <w:tcBorders>
              <w:top w:val="single" w:sz="4" w:space="0" w:color="000000"/>
              <w:left w:val="single" w:sz="4" w:space="0" w:color="000000"/>
              <w:bottom w:val="single" w:sz="4" w:space="0" w:color="000000"/>
              <w:right w:val="single" w:sz="4" w:space="0" w:color="000000"/>
            </w:tcBorders>
            <w:shd w:val="clear" w:color="auto" w:fill="F2F2F2"/>
          </w:tcPr>
          <w:p w:rsidR="00F44B26" w:rsidRPr="004918D5" w:rsidRDefault="000A49AB" w:rsidP="00D3642C">
            <w:pPr>
              <w:pStyle w:val="TableHeading"/>
              <w:rPr>
                <w:b w:val="0"/>
              </w:rPr>
            </w:pPr>
            <w:r w:rsidRPr="004918D5">
              <w:rPr>
                <w:b w:val="0"/>
              </w:rPr>
              <w:t>Kanika Sharma</w:t>
            </w:r>
          </w:p>
        </w:tc>
      </w:tr>
      <w:tr w:rsidR="00591B99" w:rsidRPr="005068FD" w:rsidTr="00D3642C">
        <w:tc>
          <w:tcPr>
            <w:tcW w:w="1728" w:type="dxa"/>
            <w:tcBorders>
              <w:top w:val="single" w:sz="4" w:space="0" w:color="000000"/>
              <w:left w:val="single" w:sz="4" w:space="0" w:color="000000"/>
              <w:bottom w:val="single" w:sz="4" w:space="0" w:color="000000"/>
            </w:tcBorders>
            <w:shd w:val="clear" w:color="auto" w:fill="F2F2F2"/>
          </w:tcPr>
          <w:p w:rsidR="00591B99" w:rsidRPr="00467F57" w:rsidRDefault="00591B99" w:rsidP="00D3642C">
            <w:pPr>
              <w:pStyle w:val="TableHeading"/>
              <w:rPr>
                <w:b w:val="0"/>
              </w:rPr>
            </w:pPr>
            <w:r w:rsidRPr="00467F57">
              <w:rPr>
                <w:b w:val="0"/>
              </w:rPr>
              <w:t>7/30/2014</w:t>
            </w:r>
          </w:p>
        </w:tc>
        <w:tc>
          <w:tcPr>
            <w:tcW w:w="1080" w:type="dxa"/>
            <w:tcBorders>
              <w:top w:val="single" w:sz="4" w:space="0" w:color="000000"/>
              <w:left w:val="single" w:sz="4" w:space="0" w:color="000000"/>
              <w:bottom w:val="single" w:sz="4" w:space="0" w:color="000000"/>
            </w:tcBorders>
            <w:shd w:val="clear" w:color="auto" w:fill="F2F2F2"/>
          </w:tcPr>
          <w:p w:rsidR="00591B99" w:rsidRPr="00467F57" w:rsidRDefault="00591B99" w:rsidP="00D3642C">
            <w:pPr>
              <w:pStyle w:val="TableHeading"/>
              <w:rPr>
                <w:b w:val="0"/>
              </w:rPr>
            </w:pPr>
            <w:r w:rsidRPr="00467F57">
              <w:rPr>
                <w:b w:val="0"/>
              </w:rPr>
              <w:t>1.3</w:t>
            </w:r>
          </w:p>
        </w:tc>
        <w:tc>
          <w:tcPr>
            <w:tcW w:w="4392" w:type="dxa"/>
            <w:tcBorders>
              <w:top w:val="single" w:sz="4" w:space="0" w:color="000000"/>
              <w:left w:val="single" w:sz="4" w:space="0" w:color="000000"/>
              <w:bottom w:val="single" w:sz="4" w:space="0" w:color="000000"/>
            </w:tcBorders>
            <w:shd w:val="clear" w:color="auto" w:fill="F2F2F2"/>
          </w:tcPr>
          <w:p w:rsidR="00591B99" w:rsidRPr="00467F57" w:rsidRDefault="00591B99" w:rsidP="00D3642C">
            <w:pPr>
              <w:pStyle w:val="TableHeading"/>
              <w:rPr>
                <w:b w:val="0"/>
              </w:rPr>
            </w:pPr>
            <w:r w:rsidRPr="00467F57">
              <w:rPr>
                <w:b w:val="0"/>
              </w:rPr>
              <w:t>Updated the comments made by Arti</w:t>
            </w:r>
          </w:p>
        </w:tc>
        <w:tc>
          <w:tcPr>
            <w:tcW w:w="2329" w:type="dxa"/>
            <w:tcBorders>
              <w:top w:val="single" w:sz="4" w:space="0" w:color="000000"/>
              <w:left w:val="single" w:sz="4" w:space="0" w:color="000000"/>
              <w:bottom w:val="single" w:sz="4" w:space="0" w:color="000000"/>
              <w:right w:val="single" w:sz="4" w:space="0" w:color="000000"/>
            </w:tcBorders>
            <w:shd w:val="clear" w:color="auto" w:fill="F2F2F2"/>
          </w:tcPr>
          <w:p w:rsidR="00591B99" w:rsidRPr="00467F57" w:rsidRDefault="00591B99" w:rsidP="00D3642C">
            <w:pPr>
              <w:pStyle w:val="TableHeading"/>
              <w:rPr>
                <w:b w:val="0"/>
              </w:rPr>
            </w:pPr>
            <w:r w:rsidRPr="00467F57">
              <w:rPr>
                <w:b w:val="0"/>
              </w:rPr>
              <w:t>Kanika Sharma</w:t>
            </w:r>
          </w:p>
        </w:tc>
      </w:tr>
      <w:tr w:rsidR="007926DE" w:rsidTr="00D3642C">
        <w:trPr>
          <w:cantSplit/>
        </w:trPr>
        <w:tc>
          <w:tcPr>
            <w:tcW w:w="1728" w:type="dxa"/>
            <w:tcBorders>
              <w:left w:val="single" w:sz="4" w:space="0" w:color="000000"/>
              <w:bottom w:val="single" w:sz="4" w:space="0" w:color="000000"/>
            </w:tcBorders>
          </w:tcPr>
          <w:p w:rsidR="007926DE" w:rsidRPr="005068FD" w:rsidRDefault="00816600" w:rsidP="00D3642C">
            <w:pPr>
              <w:pStyle w:val="TableText"/>
            </w:pPr>
            <w:r>
              <w:t>6/13/2014</w:t>
            </w:r>
          </w:p>
        </w:tc>
        <w:tc>
          <w:tcPr>
            <w:tcW w:w="1080" w:type="dxa"/>
            <w:tcBorders>
              <w:left w:val="single" w:sz="4" w:space="0" w:color="000000"/>
              <w:bottom w:val="single" w:sz="4" w:space="0" w:color="000000"/>
            </w:tcBorders>
          </w:tcPr>
          <w:p w:rsidR="007926DE" w:rsidRDefault="00816600" w:rsidP="00D3642C">
            <w:pPr>
              <w:pStyle w:val="TableText"/>
            </w:pPr>
            <w:r>
              <w:t>1.2</w:t>
            </w:r>
          </w:p>
        </w:tc>
        <w:tc>
          <w:tcPr>
            <w:tcW w:w="4392" w:type="dxa"/>
            <w:tcBorders>
              <w:left w:val="single" w:sz="4" w:space="0" w:color="000000"/>
              <w:bottom w:val="single" w:sz="4" w:space="0" w:color="000000"/>
            </w:tcBorders>
          </w:tcPr>
          <w:p w:rsidR="007926DE" w:rsidRDefault="00816600" w:rsidP="00F92941">
            <w:pPr>
              <w:pStyle w:val="TableText"/>
            </w:pPr>
            <w:r>
              <w:t>Updated the comments made by Arti</w:t>
            </w:r>
          </w:p>
        </w:tc>
        <w:tc>
          <w:tcPr>
            <w:tcW w:w="2329" w:type="dxa"/>
            <w:tcBorders>
              <w:left w:val="single" w:sz="4" w:space="0" w:color="000000"/>
              <w:bottom w:val="single" w:sz="4" w:space="0" w:color="000000"/>
              <w:right w:val="single" w:sz="4" w:space="0" w:color="000000"/>
            </w:tcBorders>
          </w:tcPr>
          <w:p w:rsidR="007926DE" w:rsidRDefault="00816600" w:rsidP="00D3642C">
            <w:pPr>
              <w:pStyle w:val="TableText"/>
            </w:pPr>
            <w:r>
              <w:t>Kanika Sharma</w:t>
            </w:r>
          </w:p>
        </w:tc>
      </w:tr>
      <w:tr w:rsidR="007926DE" w:rsidTr="00D3642C">
        <w:trPr>
          <w:cantSplit/>
        </w:trPr>
        <w:tc>
          <w:tcPr>
            <w:tcW w:w="1728" w:type="dxa"/>
            <w:tcBorders>
              <w:left w:val="single" w:sz="4" w:space="0" w:color="000000"/>
              <w:bottom w:val="single" w:sz="4" w:space="0" w:color="000000"/>
            </w:tcBorders>
          </w:tcPr>
          <w:p w:rsidR="007926DE" w:rsidRDefault="005139DC" w:rsidP="00D3642C">
            <w:pPr>
              <w:pStyle w:val="TableText"/>
            </w:pPr>
            <w:r>
              <w:t>5/28</w:t>
            </w:r>
            <w:r w:rsidR="00344240">
              <w:t>/2014</w:t>
            </w:r>
          </w:p>
        </w:tc>
        <w:tc>
          <w:tcPr>
            <w:tcW w:w="1080" w:type="dxa"/>
            <w:tcBorders>
              <w:left w:val="single" w:sz="4" w:space="0" w:color="000000"/>
              <w:bottom w:val="single" w:sz="4" w:space="0" w:color="000000"/>
            </w:tcBorders>
          </w:tcPr>
          <w:p w:rsidR="007926DE" w:rsidRDefault="00344240" w:rsidP="00D3642C">
            <w:pPr>
              <w:pStyle w:val="TableText"/>
            </w:pPr>
            <w:r>
              <w:t>1.1</w:t>
            </w:r>
          </w:p>
        </w:tc>
        <w:tc>
          <w:tcPr>
            <w:tcW w:w="4392" w:type="dxa"/>
            <w:tcBorders>
              <w:left w:val="single" w:sz="4" w:space="0" w:color="000000"/>
              <w:bottom w:val="single" w:sz="4" w:space="0" w:color="000000"/>
            </w:tcBorders>
          </w:tcPr>
          <w:p w:rsidR="007926DE" w:rsidRDefault="001F6AF7" w:rsidP="00D3642C">
            <w:pPr>
              <w:pStyle w:val="TableText"/>
            </w:pPr>
            <w:r>
              <w:t xml:space="preserve">Updated the </w:t>
            </w:r>
            <w:r w:rsidR="00A37071">
              <w:t>whole document</w:t>
            </w:r>
          </w:p>
        </w:tc>
        <w:tc>
          <w:tcPr>
            <w:tcW w:w="2329" w:type="dxa"/>
            <w:tcBorders>
              <w:left w:val="single" w:sz="4" w:space="0" w:color="000000"/>
              <w:bottom w:val="single" w:sz="4" w:space="0" w:color="000000"/>
              <w:right w:val="single" w:sz="4" w:space="0" w:color="000000"/>
            </w:tcBorders>
          </w:tcPr>
          <w:p w:rsidR="007926DE" w:rsidRDefault="00344240" w:rsidP="00D3642C">
            <w:pPr>
              <w:pStyle w:val="TableText"/>
            </w:pPr>
            <w:r>
              <w:t>Kanika Sharma</w:t>
            </w:r>
          </w:p>
        </w:tc>
      </w:tr>
      <w:tr w:rsidR="007926DE" w:rsidTr="00D3642C">
        <w:trPr>
          <w:cantSplit/>
        </w:trPr>
        <w:tc>
          <w:tcPr>
            <w:tcW w:w="1728" w:type="dxa"/>
            <w:tcBorders>
              <w:left w:val="single" w:sz="4" w:space="0" w:color="000000"/>
              <w:bottom w:val="single" w:sz="4" w:space="0" w:color="000000"/>
            </w:tcBorders>
          </w:tcPr>
          <w:p w:rsidR="007926DE" w:rsidRDefault="00344240" w:rsidP="00D3642C">
            <w:pPr>
              <w:pStyle w:val="TableText"/>
            </w:pPr>
            <w:r>
              <w:t>4/17/2013</w:t>
            </w:r>
          </w:p>
        </w:tc>
        <w:tc>
          <w:tcPr>
            <w:tcW w:w="1080" w:type="dxa"/>
            <w:tcBorders>
              <w:left w:val="single" w:sz="4" w:space="0" w:color="000000"/>
              <w:bottom w:val="single" w:sz="4" w:space="0" w:color="000000"/>
            </w:tcBorders>
          </w:tcPr>
          <w:p w:rsidR="007926DE" w:rsidRDefault="00344240" w:rsidP="00D3642C">
            <w:pPr>
              <w:pStyle w:val="TableText"/>
            </w:pPr>
            <w:r>
              <w:t>1.0</w:t>
            </w:r>
          </w:p>
        </w:tc>
        <w:tc>
          <w:tcPr>
            <w:tcW w:w="4392" w:type="dxa"/>
            <w:tcBorders>
              <w:left w:val="single" w:sz="4" w:space="0" w:color="000000"/>
              <w:bottom w:val="single" w:sz="4" w:space="0" w:color="000000"/>
            </w:tcBorders>
          </w:tcPr>
          <w:p w:rsidR="007926DE" w:rsidRDefault="00344240" w:rsidP="00D3642C">
            <w:pPr>
              <w:pStyle w:val="TableText"/>
            </w:pPr>
            <w:r>
              <w:t>Creat</w:t>
            </w:r>
            <w:r w:rsidR="00FB7B81">
              <w:t>e</w:t>
            </w:r>
            <w:r>
              <w:t xml:space="preserve"> Initial Version</w:t>
            </w:r>
          </w:p>
        </w:tc>
        <w:tc>
          <w:tcPr>
            <w:tcW w:w="2329" w:type="dxa"/>
            <w:tcBorders>
              <w:left w:val="single" w:sz="4" w:space="0" w:color="000000"/>
              <w:bottom w:val="single" w:sz="4" w:space="0" w:color="000000"/>
              <w:right w:val="single" w:sz="4" w:space="0" w:color="000000"/>
            </w:tcBorders>
          </w:tcPr>
          <w:p w:rsidR="007926DE" w:rsidRDefault="00344240" w:rsidP="00D3642C">
            <w:pPr>
              <w:pStyle w:val="TableText"/>
            </w:pPr>
            <w:r>
              <w:t>Kanika Sharma</w:t>
            </w:r>
          </w:p>
        </w:tc>
      </w:tr>
    </w:tbl>
    <w:p w:rsidR="007926DE" w:rsidRDefault="007926DE" w:rsidP="007926DE">
      <w:pPr>
        <w:pStyle w:val="Title2"/>
        <w:sectPr w:rsidR="007926DE" w:rsidSect="00BA6486">
          <w:headerReference w:type="even" r:id="rId10"/>
          <w:headerReference w:type="default" r:id="rId11"/>
          <w:footerReference w:type="even" r:id="rId12"/>
          <w:footerReference w:type="default" r:id="rId13"/>
          <w:headerReference w:type="first" r:id="rId14"/>
          <w:footerReference w:type="first" r:id="rId15"/>
          <w:pgSz w:w="12240" w:h="15840" w:code="1"/>
          <w:pgMar w:top="1440" w:right="1440" w:bottom="1440" w:left="1440" w:header="720" w:footer="720" w:gutter="0"/>
          <w:pgNumType w:fmt="lowerRoman" w:start="1"/>
          <w:cols w:space="720"/>
          <w:docGrid w:linePitch="360"/>
        </w:sectPr>
      </w:pPr>
    </w:p>
    <w:p w:rsidR="007926DE" w:rsidRDefault="007926DE" w:rsidP="007926DE">
      <w:pPr>
        <w:pStyle w:val="Title2"/>
      </w:pPr>
      <w:r>
        <w:lastRenderedPageBreak/>
        <w:t>Table of Contents</w:t>
      </w:r>
    </w:p>
    <w:p w:rsidR="005851D8" w:rsidRDefault="00FA0BD6">
      <w:pPr>
        <w:pStyle w:val="TOC1"/>
        <w:rPr>
          <w:rFonts w:ascii="Calibri" w:hAnsi="Calibri"/>
          <w:b w:val="0"/>
          <w:noProof/>
          <w:sz w:val="22"/>
          <w:szCs w:val="22"/>
        </w:rPr>
      </w:pPr>
      <w:r>
        <w:fldChar w:fldCharType="begin"/>
      </w:r>
      <w:r w:rsidR="007926DE">
        <w:instrText xml:space="preserve"> TOC \o "1-9" \t "Heading 4;4;Heading 3;3;Heading 2;2;Heading 1;1;Heading 1;1;Heading 2;2;Heading 3;3;Style Heading 3 + Times New Roman 11 pt;3;Style Heading 3 + Times New Roman 11 pt1;3;Heading 4;4" </w:instrText>
      </w:r>
      <w:r>
        <w:fldChar w:fldCharType="separate"/>
      </w:r>
      <w:r w:rsidR="005851D8">
        <w:rPr>
          <w:noProof/>
        </w:rPr>
        <w:t>1.</w:t>
      </w:r>
      <w:r w:rsidR="005851D8">
        <w:rPr>
          <w:rFonts w:ascii="Calibri" w:hAnsi="Calibri"/>
          <w:b w:val="0"/>
          <w:noProof/>
          <w:sz w:val="22"/>
          <w:szCs w:val="22"/>
        </w:rPr>
        <w:tab/>
      </w:r>
      <w:r w:rsidR="005851D8">
        <w:rPr>
          <w:noProof/>
        </w:rPr>
        <w:t>Introduction</w:t>
      </w:r>
      <w:r w:rsidR="005851D8">
        <w:rPr>
          <w:noProof/>
        </w:rPr>
        <w:tab/>
      </w:r>
      <w:r>
        <w:rPr>
          <w:noProof/>
        </w:rPr>
        <w:fldChar w:fldCharType="begin"/>
      </w:r>
      <w:r w:rsidR="005851D8">
        <w:rPr>
          <w:noProof/>
        </w:rPr>
        <w:instrText xml:space="preserve"> PAGEREF _Toc286206156 \h </w:instrText>
      </w:r>
      <w:r>
        <w:rPr>
          <w:noProof/>
        </w:rPr>
      </w:r>
      <w:r>
        <w:rPr>
          <w:noProof/>
        </w:rPr>
        <w:fldChar w:fldCharType="separate"/>
      </w:r>
      <w:r w:rsidR="005851D8">
        <w:rPr>
          <w:noProof/>
        </w:rPr>
        <w:t>1</w:t>
      </w:r>
      <w:r>
        <w:rPr>
          <w:noProof/>
        </w:rPr>
        <w:fldChar w:fldCharType="end"/>
      </w:r>
    </w:p>
    <w:p w:rsidR="005851D8" w:rsidRDefault="005851D8">
      <w:pPr>
        <w:pStyle w:val="TOC2"/>
        <w:rPr>
          <w:rFonts w:ascii="Calibri" w:hAnsi="Calibri"/>
          <w:b w:val="0"/>
          <w:noProof/>
          <w:sz w:val="22"/>
          <w:szCs w:val="22"/>
        </w:rPr>
      </w:pPr>
      <w:r>
        <w:rPr>
          <w:noProof/>
        </w:rPr>
        <w:t>1.1.</w:t>
      </w:r>
      <w:r>
        <w:rPr>
          <w:rFonts w:ascii="Calibri" w:hAnsi="Calibri"/>
          <w:b w:val="0"/>
          <w:noProof/>
          <w:sz w:val="22"/>
          <w:szCs w:val="22"/>
        </w:rPr>
        <w:tab/>
      </w:r>
      <w:r>
        <w:rPr>
          <w:noProof/>
        </w:rPr>
        <w:t>Purpose</w:t>
      </w:r>
      <w:r>
        <w:rPr>
          <w:noProof/>
        </w:rPr>
        <w:tab/>
      </w:r>
      <w:r w:rsidR="00FA0BD6">
        <w:rPr>
          <w:noProof/>
        </w:rPr>
        <w:fldChar w:fldCharType="begin"/>
      </w:r>
      <w:r>
        <w:rPr>
          <w:noProof/>
        </w:rPr>
        <w:instrText xml:space="preserve"> PAGEREF _Toc286206157 \h </w:instrText>
      </w:r>
      <w:r w:rsidR="00FA0BD6">
        <w:rPr>
          <w:noProof/>
        </w:rPr>
      </w:r>
      <w:r w:rsidR="00FA0BD6">
        <w:rPr>
          <w:noProof/>
        </w:rPr>
        <w:fldChar w:fldCharType="separate"/>
      </w:r>
      <w:r>
        <w:rPr>
          <w:noProof/>
        </w:rPr>
        <w:t>1</w:t>
      </w:r>
      <w:r w:rsidR="00FA0BD6">
        <w:rPr>
          <w:noProof/>
        </w:rPr>
        <w:fldChar w:fldCharType="end"/>
      </w:r>
    </w:p>
    <w:p w:rsidR="005851D8" w:rsidRDefault="005851D8">
      <w:pPr>
        <w:pStyle w:val="TOC2"/>
        <w:rPr>
          <w:rFonts w:ascii="Calibri" w:hAnsi="Calibri"/>
          <w:b w:val="0"/>
          <w:noProof/>
          <w:sz w:val="22"/>
          <w:szCs w:val="22"/>
        </w:rPr>
      </w:pPr>
      <w:r>
        <w:rPr>
          <w:noProof/>
        </w:rPr>
        <w:t>1.2.</w:t>
      </w:r>
      <w:r>
        <w:rPr>
          <w:rFonts w:ascii="Calibri" w:hAnsi="Calibri"/>
          <w:b w:val="0"/>
          <w:noProof/>
          <w:sz w:val="22"/>
          <w:szCs w:val="22"/>
        </w:rPr>
        <w:tab/>
      </w:r>
      <w:r>
        <w:rPr>
          <w:noProof/>
        </w:rPr>
        <w:t>Test Objectives</w:t>
      </w:r>
      <w:r>
        <w:rPr>
          <w:noProof/>
        </w:rPr>
        <w:tab/>
      </w:r>
      <w:r w:rsidR="00FA0BD6">
        <w:rPr>
          <w:noProof/>
        </w:rPr>
        <w:fldChar w:fldCharType="begin"/>
      </w:r>
      <w:r>
        <w:rPr>
          <w:noProof/>
        </w:rPr>
        <w:instrText xml:space="preserve"> PAGEREF _Toc286206158 \h </w:instrText>
      </w:r>
      <w:r w:rsidR="00FA0BD6">
        <w:rPr>
          <w:noProof/>
        </w:rPr>
      </w:r>
      <w:r w:rsidR="00FA0BD6">
        <w:rPr>
          <w:noProof/>
        </w:rPr>
        <w:fldChar w:fldCharType="separate"/>
      </w:r>
      <w:r>
        <w:rPr>
          <w:noProof/>
        </w:rPr>
        <w:t>1</w:t>
      </w:r>
      <w:r w:rsidR="00FA0BD6">
        <w:rPr>
          <w:noProof/>
        </w:rPr>
        <w:fldChar w:fldCharType="end"/>
      </w:r>
    </w:p>
    <w:p w:rsidR="005851D8" w:rsidRDefault="005851D8">
      <w:pPr>
        <w:pStyle w:val="TOC2"/>
        <w:rPr>
          <w:rFonts w:ascii="Calibri" w:hAnsi="Calibri"/>
          <w:b w:val="0"/>
          <w:noProof/>
          <w:sz w:val="22"/>
          <w:szCs w:val="22"/>
        </w:rPr>
      </w:pPr>
      <w:r>
        <w:rPr>
          <w:noProof/>
        </w:rPr>
        <w:t>1.3.</w:t>
      </w:r>
      <w:r>
        <w:rPr>
          <w:rFonts w:ascii="Calibri" w:hAnsi="Calibri"/>
          <w:b w:val="0"/>
          <w:noProof/>
          <w:sz w:val="22"/>
          <w:szCs w:val="22"/>
        </w:rPr>
        <w:tab/>
      </w:r>
      <w:r>
        <w:rPr>
          <w:noProof/>
        </w:rPr>
        <w:t>Roles and Responsibilities</w:t>
      </w:r>
      <w:r>
        <w:rPr>
          <w:noProof/>
        </w:rPr>
        <w:tab/>
      </w:r>
      <w:r w:rsidR="00FA0BD6">
        <w:rPr>
          <w:noProof/>
        </w:rPr>
        <w:fldChar w:fldCharType="begin"/>
      </w:r>
      <w:r>
        <w:rPr>
          <w:noProof/>
        </w:rPr>
        <w:instrText xml:space="preserve"> PAGEREF _Toc286206159 \h </w:instrText>
      </w:r>
      <w:r w:rsidR="00FA0BD6">
        <w:rPr>
          <w:noProof/>
        </w:rPr>
      </w:r>
      <w:r w:rsidR="00FA0BD6">
        <w:rPr>
          <w:noProof/>
        </w:rPr>
        <w:fldChar w:fldCharType="separate"/>
      </w:r>
      <w:r>
        <w:rPr>
          <w:noProof/>
        </w:rPr>
        <w:t>1</w:t>
      </w:r>
      <w:r w:rsidR="00FA0BD6">
        <w:rPr>
          <w:noProof/>
        </w:rPr>
        <w:fldChar w:fldCharType="end"/>
      </w:r>
    </w:p>
    <w:p w:rsidR="005851D8" w:rsidRDefault="005851D8">
      <w:pPr>
        <w:pStyle w:val="TOC2"/>
        <w:rPr>
          <w:rFonts w:ascii="Calibri" w:hAnsi="Calibri"/>
          <w:b w:val="0"/>
          <w:noProof/>
          <w:sz w:val="22"/>
          <w:szCs w:val="22"/>
        </w:rPr>
      </w:pPr>
      <w:r>
        <w:rPr>
          <w:noProof/>
        </w:rPr>
        <w:t>1.4.</w:t>
      </w:r>
      <w:r>
        <w:rPr>
          <w:rFonts w:ascii="Calibri" w:hAnsi="Calibri"/>
          <w:b w:val="0"/>
          <w:noProof/>
          <w:sz w:val="22"/>
          <w:szCs w:val="22"/>
        </w:rPr>
        <w:tab/>
      </w:r>
      <w:r>
        <w:rPr>
          <w:noProof/>
        </w:rPr>
        <w:t>Processes and References</w:t>
      </w:r>
      <w:r>
        <w:rPr>
          <w:noProof/>
        </w:rPr>
        <w:tab/>
      </w:r>
      <w:r w:rsidR="00FA0BD6">
        <w:rPr>
          <w:noProof/>
        </w:rPr>
        <w:fldChar w:fldCharType="begin"/>
      </w:r>
      <w:r>
        <w:rPr>
          <w:noProof/>
        </w:rPr>
        <w:instrText xml:space="preserve"> PAGEREF _Toc286206160 \h </w:instrText>
      </w:r>
      <w:r w:rsidR="00FA0BD6">
        <w:rPr>
          <w:noProof/>
        </w:rPr>
      </w:r>
      <w:r w:rsidR="00FA0BD6">
        <w:rPr>
          <w:noProof/>
        </w:rPr>
        <w:fldChar w:fldCharType="separate"/>
      </w:r>
      <w:r>
        <w:rPr>
          <w:noProof/>
        </w:rPr>
        <w:t>2</w:t>
      </w:r>
      <w:r w:rsidR="00FA0BD6">
        <w:rPr>
          <w:noProof/>
        </w:rPr>
        <w:fldChar w:fldCharType="end"/>
      </w:r>
    </w:p>
    <w:p w:rsidR="005851D8" w:rsidRDefault="005851D8">
      <w:pPr>
        <w:pStyle w:val="TOC1"/>
        <w:rPr>
          <w:rFonts w:ascii="Calibri" w:hAnsi="Calibri"/>
          <w:b w:val="0"/>
          <w:noProof/>
          <w:sz w:val="22"/>
          <w:szCs w:val="22"/>
        </w:rPr>
      </w:pPr>
      <w:r>
        <w:rPr>
          <w:noProof/>
        </w:rPr>
        <w:t>2.</w:t>
      </w:r>
      <w:r>
        <w:rPr>
          <w:rFonts w:ascii="Calibri" w:hAnsi="Calibri"/>
          <w:b w:val="0"/>
          <w:noProof/>
          <w:sz w:val="22"/>
          <w:szCs w:val="22"/>
        </w:rPr>
        <w:tab/>
      </w:r>
      <w:r>
        <w:rPr>
          <w:noProof/>
        </w:rPr>
        <w:t>Items To Be Tested</w:t>
      </w:r>
      <w:r>
        <w:rPr>
          <w:noProof/>
        </w:rPr>
        <w:tab/>
      </w:r>
      <w:r w:rsidR="00FA0BD6">
        <w:rPr>
          <w:noProof/>
        </w:rPr>
        <w:fldChar w:fldCharType="begin"/>
      </w:r>
      <w:r>
        <w:rPr>
          <w:noProof/>
        </w:rPr>
        <w:instrText xml:space="preserve"> PAGEREF _Toc286206161 \h </w:instrText>
      </w:r>
      <w:r w:rsidR="00FA0BD6">
        <w:rPr>
          <w:noProof/>
        </w:rPr>
      </w:r>
      <w:r w:rsidR="00FA0BD6">
        <w:rPr>
          <w:noProof/>
        </w:rPr>
        <w:fldChar w:fldCharType="separate"/>
      </w:r>
      <w:r>
        <w:rPr>
          <w:noProof/>
        </w:rPr>
        <w:t>3</w:t>
      </w:r>
      <w:r w:rsidR="00FA0BD6">
        <w:rPr>
          <w:noProof/>
        </w:rPr>
        <w:fldChar w:fldCharType="end"/>
      </w:r>
    </w:p>
    <w:p w:rsidR="005851D8" w:rsidRDefault="005851D8">
      <w:pPr>
        <w:pStyle w:val="TOC2"/>
        <w:rPr>
          <w:rFonts w:ascii="Calibri" w:hAnsi="Calibri"/>
          <w:b w:val="0"/>
          <w:noProof/>
          <w:sz w:val="22"/>
          <w:szCs w:val="22"/>
        </w:rPr>
      </w:pPr>
      <w:r>
        <w:rPr>
          <w:noProof/>
        </w:rPr>
        <w:t>2.1.</w:t>
      </w:r>
      <w:r>
        <w:rPr>
          <w:rFonts w:ascii="Calibri" w:hAnsi="Calibri"/>
          <w:b w:val="0"/>
          <w:noProof/>
          <w:sz w:val="22"/>
          <w:szCs w:val="22"/>
        </w:rPr>
        <w:tab/>
      </w:r>
      <w:r>
        <w:rPr>
          <w:noProof/>
        </w:rPr>
        <w:t>Overview of Test Inclusions</w:t>
      </w:r>
      <w:r>
        <w:rPr>
          <w:noProof/>
        </w:rPr>
        <w:tab/>
      </w:r>
      <w:r w:rsidR="00FA0BD6">
        <w:rPr>
          <w:noProof/>
        </w:rPr>
        <w:fldChar w:fldCharType="begin"/>
      </w:r>
      <w:r>
        <w:rPr>
          <w:noProof/>
        </w:rPr>
        <w:instrText xml:space="preserve"> PAGEREF _Toc286206162 \h </w:instrText>
      </w:r>
      <w:r w:rsidR="00FA0BD6">
        <w:rPr>
          <w:noProof/>
        </w:rPr>
      </w:r>
      <w:r w:rsidR="00FA0BD6">
        <w:rPr>
          <w:noProof/>
        </w:rPr>
        <w:fldChar w:fldCharType="separate"/>
      </w:r>
      <w:r>
        <w:rPr>
          <w:noProof/>
        </w:rPr>
        <w:t>3</w:t>
      </w:r>
      <w:r w:rsidR="00FA0BD6">
        <w:rPr>
          <w:noProof/>
        </w:rPr>
        <w:fldChar w:fldCharType="end"/>
      </w:r>
    </w:p>
    <w:p w:rsidR="005851D8" w:rsidRDefault="005851D8">
      <w:pPr>
        <w:pStyle w:val="TOC2"/>
        <w:rPr>
          <w:rFonts w:ascii="Calibri" w:hAnsi="Calibri"/>
          <w:b w:val="0"/>
          <w:noProof/>
          <w:sz w:val="22"/>
          <w:szCs w:val="22"/>
        </w:rPr>
      </w:pPr>
      <w:r>
        <w:rPr>
          <w:noProof/>
        </w:rPr>
        <w:t>2.2.</w:t>
      </w:r>
      <w:r>
        <w:rPr>
          <w:rFonts w:ascii="Calibri" w:hAnsi="Calibri"/>
          <w:b w:val="0"/>
          <w:noProof/>
          <w:sz w:val="22"/>
          <w:szCs w:val="22"/>
        </w:rPr>
        <w:tab/>
      </w:r>
      <w:r>
        <w:rPr>
          <w:noProof/>
        </w:rPr>
        <w:t>Overview of Test Exclusions</w:t>
      </w:r>
      <w:r>
        <w:rPr>
          <w:noProof/>
        </w:rPr>
        <w:tab/>
      </w:r>
      <w:r w:rsidR="00FA0BD6">
        <w:rPr>
          <w:noProof/>
        </w:rPr>
        <w:fldChar w:fldCharType="begin"/>
      </w:r>
      <w:r>
        <w:rPr>
          <w:noProof/>
        </w:rPr>
        <w:instrText xml:space="preserve"> PAGEREF _Toc286206163 \h </w:instrText>
      </w:r>
      <w:r w:rsidR="00FA0BD6">
        <w:rPr>
          <w:noProof/>
        </w:rPr>
      </w:r>
      <w:r w:rsidR="00FA0BD6">
        <w:rPr>
          <w:noProof/>
        </w:rPr>
        <w:fldChar w:fldCharType="separate"/>
      </w:r>
      <w:r>
        <w:rPr>
          <w:noProof/>
        </w:rPr>
        <w:t>3</w:t>
      </w:r>
      <w:r w:rsidR="00FA0BD6">
        <w:rPr>
          <w:noProof/>
        </w:rPr>
        <w:fldChar w:fldCharType="end"/>
      </w:r>
    </w:p>
    <w:p w:rsidR="005851D8" w:rsidRDefault="005851D8">
      <w:pPr>
        <w:pStyle w:val="TOC1"/>
        <w:rPr>
          <w:rFonts w:ascii="Calibri" w:hAnsi="Calibri"/>
          <w:b w:val="0"/>
          <w:noProof/>
          <w:sz w:val="22"/>
          <w:szCs w:val="22"/>
        </w:rPr>
      </w:pPr>
      <w:r>
        <w:rPr>
          <w:noProof/>
        </w:rPr>
        <w:t>3.</w:t>
      </w:r>
      <w:r>
        <w:rPr>
          <w:rFonts w:ascii="Calibri" w:hAnsi="Calibri"/>
          <w:b w:val="0"/>
          <w:noProof/>
          <w:sz w:val="22"/>
          <w:szCs w:val="22"/>
        </w:rPr>
        <w:tab/>
      </w:r>
      <w:r>
        <w:rPr>
          <w:noProof/>
        </w:rPr>
        <w:t>Test Approach</w:t>
      </w:r>
      <w:r>
        <w:rPr>
          <w:noProof/>
        </w:rPr>
        <w:tab/>
      </w:r>
      <w:r w:rsidR="00FA0BD6">
        <w:rPr>
          <w:noProof/>
        </w:rPr>
        <w:fldChar w:fldCharType="begin"/>
      </w:r>
      <w:r>
        <w:rPr>
          <w:noProof/>
        </w:rPr>
        <w:instrText xml:space="preserve"> PAGEREF _Toc286206164 \h </w:instrText>
      </w:r>
      <w:r w:rsidR="00FA0BD6">
        <w:rPr>
          <w:noProof/>
        </w:rPr>
      </w:r>
      <w:r w:rsidR="00FA0BD6">
        <w:rPr>
          <w:noProof/>
        </w:rPr>
        <w:fldChar w:fldCharType="separate"/>
      </w:r>
      <w:r>
        <w:rPr>
          <w:noProof/>
        </w:rPr>
        <w:t>3</w:t>
      </w:r>
      <w:r w:rsidR="00FA0BD6">
        <w:rPr>
          <w:noProof/>
        </w:rPr>
        <w:fldChar w:fldCharType="end"/>
      </w:r>
    </w:p>
    <w:p w:rsidR="005851D8" w:rsidRDefault="005851D8">
      <w:pPr>
        <w:pStyle w:val="TOC2"/>
        <w:rPr>
          <w:rFonts w:ascii="Calibri" w:hAnsi="Calibri"/>
          <w:b w:val="0"/>
          <w:noProof/>
          <w:sz w:val="22"/>
          <w:szCs w:val="22"/>
        </w:rPr>
      </w:pPr>
      <w:r>
        <w:rPr>
          <w:noProof/>
        </w:rPr>
        <w:t>3.1.</w:t>
      </w:r>
      <w:r>
        <w:rPr>
          <w:rFonts w:ascii="Calibri" w:hAnsi="Calibri"/>
          <w:b w:val="0"/>
          <w:noProof/>
          <w:sz w:val="22"/>
          <w:szCs w:val="22"/>
        </w:rPr>
        <w:tab/>
      </w:r>
      <w:r>
        <w:rPr>
          <w:noProof/>
        </w:rPr>
        <w:t>Product Component Test</w:t>
      </w:r>
      <w:r>
        <w:rPr>
          <w:noProof/>
        </w:rPr>
        <w:tab/>
      </w:r>
      <w:r w:rsidR="00FA0BD6">
        <w:rPr>
          <w:noProof/>
        </w:rPr>
        <w:fldChar w:fldCharType="begin"/>
      </w:r>
      <w:r>
        <w:rPr>
          <w:noProof/>
        </w:rPr>
        <w:instrText xml:space="preserve"> PAGEREF _Toc286206165 \h </w:instrText>
      </w:r>
      <w:r w:rsidR="00FA0BD6">
        <w:rPr>
          <w:noProof/>
        </w:rPr>
      </w:r>
      <w:r w:rsidR="00FA0BD6">
        <w:rPr>
          <w:noProof/>
        </w:rPr>
        <w:fldChar w:fldCharType="separate"/>
      </w:r>
      <w:r>
        <w:rPr>
          <w:noProof/>
        </w:rPr>
        <w:t>3</w:t>
      </w:r>
      <w:r w:rsidR="00FA0BD6">
        <w:rPr>
          <w:noProof/>
        </w:rPr>
        <w:fldChar w:fldCharType="end"/>
      </w:r>
    </w:p>
    <w:p w:rsidR="005851D8" w:rsidRDefault="005851D8">
      <w:pPr>
        <w:pStyle w:val="TOC2"/>
        <w:rPr>
          <w:rFonts w:ascii="Calibri" w:hAnsi="Calibri"/>
          <w:b w:val="0"/>
          <w:noProof/>
          <w:sz w:val="22"/>
          <w:szCs w:val="22"/>
        </w:rPr>
      </w:pPr>
      <w:r>
        <w:rPr>
          <w:noProof/>
        </w:rPr>
        <w:t>3.2.</w:t>
      </w:r>
      <w:r>
        <w:rPr>
          <w:rFonts w:ascii="Calibri" w:hAnsi="Calibri"/>
          <w:b w:val="0"/>
          <w:noProof/>
          <w:sz w:val="22"/>
          <w:szCs w:val="22"/>
        </w:rPr>
        <w:tab/>
      </w:r>
      <w:r>
        <w:rPr>
          <w:noProof/>
        </w:rPr>
        <w:t>Component Integration Test</w:t>
      </w:r>
      <w:r>
        <w:rPr>
          <w:noProof/>
        </w:rPr>
        <w:tab/>
      </w:r>
      <w:r w:rsidR="00FA0BD6">
        <w:rPr>
          <w:noProof/>
        </w:rPr>
        <w:fldChar w:fldCharType="begin"/>
      </w:r>
      <w:r>
        <w:rPr>
          <w:noProof/>
        </w:rPr>
        <w:instrText xml:space="preserve"> PAGEREF _Toc286206166 \h </w:instrText>
      </w:r>
      <w:r w:rsidR="00FA0BD6">
        <w:rPr>
          <w:noProof/>
        </w:rPr>
      </w:r>
      <w:r w:rsidR="00FA0BD6">
        <w:rPr>
          <w:noProof/>
        </w:rPr>
        <w:fldChar w:fldCharType="separate"/>
      </w:r>
      <w:r>
        <w:rPr>
          <w:noProof/>
        </w:rPr>
        <w:t>3</w:t>
      </w:r>
      <w:r w:rsidR="00FA0BD6">
        <w:rPr>
          <w:noProof/>
        </w:rPr>
        <w:fldChar w:fldCharType="end"/>
      </w:r>
    </w:p>
    <w:p w:rsidR="005851D8" w:rsidRDefault="005851D8">
      <w:pPr>
        <w:pStyle w:val="TOC2"/>
        <w:rPr>
          <w:rFonts w:ascii="Calibri" w:hAnsi="Calibri"/>
          <w:b w:val="0"/>
          <w:noProof/>
          <w:sz w:val="22"/>
          <w:szCs w:val="22"/>
        </w:rPr>
      </w:pPr>
      <w:r>
        <w:rPr>
          <w:noProof/>
        </w:rPr>
        <w:t>3.3.</w:t>
      </w:r>
      <w:r>
        <w:rPr>
          <w:rFonts w:ascii="Calibri" w:hAnsi="Calibri"/>
          <w:b w:val="0"/>
          <w:noProof/>
          <w:sz w:val="22"/>
          <w:szCs w:val="22"/>
        </w:rPr>
        <w:tab/>
      </w:r>
      <w:r>
        <w:rPr>
          <w:noProof/>
        </w:rPr>
        <w:t>System Tests</w:t>
      </w:r>
      <w:r>
        <w:rPr>
          <w:noProof/>
        </w:rPr>
        <w:tab/>
      </w:r>
      <w:r w:rsidR="00FA0BD6">
        <w:rPr>
          <w:noProof/>
        </w:rPr>
        <w:fldChar w:fldCharType="begin"/>
      </w:r>
      <w:r>
        <w:rPr>
          <w:noProof/>
        </w:rPr>
        <w:instrText xml:space="preserve"> PAGEREF _Toc286206167 \h </w:instrText>
      </w:r>
      <w:r w:rsidR="00FA0BD6">
        <w:rPr>
          <w:noProof/>
        </w:rPr>
      </w:r>
      <w:r w:rsidR="00FA0BD6">
        <w:rPr>
          <w:noProof/>
        </w:rPr>
        <w:fldChar w:fldCharType="separate"/>
      </w:r>
      <w:r>
        <w:rPr>
          <w:noProof/>
        </w:rPr>
        <w:t>3</w:t>
      </w:r>
      <w:r w:rsidR="00FA0BD6">
        <w:rPr>
          <w:noProof/>
        </w:rPr>
        <w:fldChar w:fldCharType="end"/>
      </w:r>
    </w:p>
    <w:p w:rsidR="005851D8" w:rsidRDefault="005851D8">
      <w:pPr>
        <w:pStyle w:val="TOC2"/>
        <w:rPr>
          <w:rFonts w:ascii="Calibri" w:hAnsi="Calibri"/>
          <w:b w:val="0"/>
          <w:noProof/>
          <w:sz w:val="22"/>
          <w:szCs w:val="22"/>
        </w:rPr>
      </w:pPr>
      <w:r>
        <w:rPr>
          <w:noProof/>
        </w:rPr>
        <w:t>3.4.</w:t>
      </w:r>
      <w:r>
        <w:rPr>
          <w:rFonts w:ascii="Calibri" w:hAnsi="Calibri"/>
          <w:b w:val="0"/>
          <w:noProof/>
          <w:sz w:val="22"/>
          <w:szCs w:val="22"/>
        </w:rPr>
        <w:tab/>
      </w:r>
      <w:r>
        <w:rPr>
          <w:noProof/>
        </w:rPr>
        <w:t>User Functionality Test</w:t>
      </w:r>
      <w:r>
        <w:rPr>
          <w:noProof/>
        </w:rPr>
        <w:tab/>
      </w:r>
      <w:r w:rsidR="00FA0BD6">
        <w:rPr>
          <w:noProof/>
        </w:rPr>
        <w:fldChar w:fldCharType="begin"/>
      </w:r>
      <w:r>
        <w:rPr>
          <w:noProof/>
        </w:rPr>
        <w:instrText xml:space="preserve"> PAGEREF _Toc286206168 \h </w:instrText>
      </w:r>
      <w:r w:rsidR="00FA0BD6">
        <w:rPr>
          <w:noProof/>
        </w:rPr>
      </w:r>
      <w:r w:rsidR="00FA0BD6">
        <w:rPr>
          <w:noProof/>
        </w:rPr>
        <w:fldChar w:fldCharType="separate"/>
      </w:r>
      <w:r>
        <w:rPr>
          <w:noProof/>
        </w:rPr>
        <w:t>4</w:t>
      </w:r>
      <w:r w:rsidR="00FA0BD6">
        <w:rPr>
          <w:noProof/>
        </w:rPr>
        <w:fldChar w:fldCharType="end"/>
      </w:r>
    </w:p>
    <w:p w:rsidR="005851D8" w:rsidRDefault="005851D8">
      <w:pPr>
        <w:pStyle w:val="TOC2"/>
        <w:rPr>
          <w:rFonts w:ascii="Calibri" w:hAnsi="Calibri"/>
          <w:b w:val="0"/>
          <w:noProof/>
          <w:sz w:val="22"/>
          <w:szCs w:val="22"/>
        </w:rPr>
      </w:pPr>
      <w:r>
        <w:rPr>
          <w:noProof/>
        </w:rPr>
        <w:t>3.5.</w:t>
      </w:r>
      <w:r>
        <w:rPr>
          <w:rFonts w:ascii="Calibri" w:hAnsi="Calibri"/>
          <w:b w:val="0"/>
          <w:noProof/>
          <w:sz w:val="22"/>
          <w:szCs w:val="22"/>
        </w:rPr>
        <w:tab/>
      </w:r>
      <w:r>
        <w:rPr>
          <w:noProof/>
        </w:rPr>
        <w:t>Enterprise System Engineering Testing</w:t>
      </w:r>
      <w:r>
        <w:rPr>
          <w:noProof/>
        </w:rPr>
        <w:tab/>
      </w:r>
      <w:r w:rsidR="00FA0BD6">
        <w:rPr>
          <w:noProof/>
        </w:rPr>
        <w:fldChar w:fldCharType="begin"/>
      </w:r>
      <w:r>
        <w:rPr>
          <w:noProof/>
        </w:rPr>
        <w:instrText xml:space="preserve"> PAGEREF _Toc286206169 \h </w:instrText>
      </w:r>
      <w:r w:rsidR="00FA0BD6">
        <w:rPr>
          <w:noProof/>
        </w:rPr>
      </w:r>
      <w:r w:rsidR="00FA0BD6">
        <w:rPr>
          <w:noProof/>
        </w:rPr>
        <w:fldChar w:fldCharType="separate"/>
      </w:r>
      <w:r>
        <w:rPr>
          <w:noProof/>
        </w:rPr>
        <w:t>4</w:t>
      </w:r>
      <w:r w:rsidR="00FA0BD6">
        <w:rPr>
          <w:noProof/>
        </w:rPr>
        <w:fldChar w:fldCharType="end"/>
      </w:r>
    </w:p>
    <w:p w:rsidR="005851D8" w:rsidRDefault="005851D8">
      <w:pPr>
        <w:pStyle w:val="TOC2"/>
        <w:rPr>
          <w:rFonts w:ascii="Calibri" w:hAnsi="Calibri"/>
          <w:b w:val="0"/>
          <w:noProof/>
          <w:sz w:val="22"/>
          <w:szCs w:val="22"/>
        </w:rPr>
      </w:pPr>
      <w:r>
        <w:rPr>
          <w:noProof/>
        </w:rPr>
        <w:t>3.6.</w:t>
      </w:r>
      <w:r>
        <w:rPr>
          <w:rFonts w:ascii="Calibri" w:hAnsi="Calibri"/>
          <w:b w:val="0"/>
          <w:noProof/>
          <w:sz w:val="22"/>
          <w:szCs w:val="22"/>
        </w:rPr>
        <w:tab/>
      </w:r>
      <w:r>
        <w:rPr>
          <w:noProof/>
        </w:rPr>
        <w:t>Initial Operating Capability Evaluation</w:t>
      </w:r>
      <w:r>
        <w:rPr>
          <w:noProof/>
        </w:rPr>
        <w:tab/>
      </w:r>
      <w:r w:rsidR="00FA0BD6">
        <w:rPr>
          <w:noProof/>
        </w:rPr>
        <w:fldChar w:fldCharType="begin"/>
      </w:r>
      <w:r>
        <w:rPr>
          <w:noProof/>
        </w:rPr>
        <w:instrText xml:space="preserve"> PAGEREF _Toc286206170 \h </w:instrText>
      </w:r>
      <w:r w:rsidR="00FA0BD6">
        <w:rPr>
          <w:noProof/>
        </w:rPr>
      </w:r>
      <w:r w:rsidR="00FA0BD6">
        <w:rPr>
          <w:noProof/>
        </w:rPr>
        <w:fldChar w:fldCharType="separate"/>
      </w:r>
      <w:r>
        <w:rPr>
          <w:noProof/>
        </w:rPr>
        <w:t>4</w:t>
      </w:r>
      <w:r w:rsidR="00FA0BD6">
        <w:rPr>
          <w:noProof/>
        </w:rPr>
        <w:fldChar w:fldCharType="end"/>
      </w:r>
    </w:p>
    <w:p w:rsidR="005851D8" w:rsidRDefault="005851D8">
      <w:pPr>
        <w:pStyle w:val="TOC1"/>
        <w:rPr>
          <w:rFonts w:ascii="Calibri" w:hAnsi="Calibri"/>
          <w:b w:val="0"/>
          <w:noProof/>
          <w:sz w:val="22"/>
          <w:szCs w:val="22"/>
        </w:rPr>
      </w:pPr>
      <w:r>
        <w:rPr>
          <w:noProof/>
        </w:rPr>
        <w:t>4.</w:t>
      </w:r>
      <w:r>
        <w:rPr>
          <w:rFonts w:ascii="Calibri" w:hAnsi="Calibri"/>
          <w:b w:val="0"/>
          <w:noProof/>
          <w:sz w:val="22"/>
          <w:szCs w:val="22"/>
        </w:rPr>
        <w:tab/>
      </w:r>
      <w:r>
        <w:rPr>
          <w:noProof/>
        </w:rPr>
        <w:t>Testing Techniques</w:t>
      </w:r>
      <w:r>
        <w:rPr>
          <w:noProof/>
        </w:rPr>
        <w:tab/>
      </w:r>
      <w:r w:rsidR="00FA0BD6">
        <w:rPr>
          <w:noProof/>
        </w:rPr>
        <w:fldChar w:fldCharType="begin"/>
      </w:r>
      <w:r>
        <w:rPr>
          <w:noProof/>
        </w:rPr>
        <w:instrText xml:space="preserve"> PAGEREF _Toc286206171 \h </w:instrText>
      </w:r>
      <w:r w:rsidR="00FA0BD6">
        <w:rPr>
          <w:noProof/>
        </w:rPr>
      </w:r>
      <w:r w:rsidR="00FA0BD6">
        <w:rPr>
          <w:noProof/>
        </w:rPr>
        <w:fldChar w:fldCharType="separate"/>
      </w:r>
      <w:r>
        <w:rPr>
          <w:noProof/>
        </w:rPr>
        <w:t>4</w:t>
      </w:r>
      <w:r w:rsidR="00FA0BD6">
        <w:rPr>
          <w:noProof/>
        </w:rPr>
        <w:fldChar w:fldCharType="end"/>
      </w:r>
    </w:p>
    <w:p w:rsidR="005851D8" w:rsidRDefault="005851D8">
      <w:pPr>
        <w:pStyle w:val="TOC2"/>
        <w:rPr>
          <w:rFonts w:ascii="Calibri" w:hAnsi="Calibri"/>
          <w:b w:val="0"/>
          <w:noProof/>
          <w:sz w:val="22"/>
          <w:szCs w:val="22"/>
        </w:rPr>
      </w:pPr>
      <w:r>
        <w:rPr>
          <w:noProof/>
        </w:rPr>
        <w:t>4.1.</w:t>
      </w:r>
      <w:r>
        <w:rPr>
          <w:rFonts w:ascii="Calibri" w:hAnsi="Calibri"/>
          <w:b w:val="0"/>
          <w:noProof/>
          <w:sz w:val="22"/>
          <w:szCs w:val="22"/>
        </w:rPr>
        <w:tab/>
      </w:r>
      <w:r>
        <w:rPr>
          <w:noProof/>
        </w:rPr>
        <w:t>Risk-based Testing</w:t>
      </w:r>
      <w:r>
        <w:rPr>
          <w:noProof/>
        </w:rPr>
        <w:tab/>
      </w:r>
      <w:r w:rsidR="00FA0BD6">
        <w:rPr>
          <w:noProof/>
        </w:rPr>
        <w:fldChar w:fldCharType="begin"/>
      </w:r>
      <w:r>
        <w:rPr>
          <w:noProof/>
        </w:rPr>
        <w:instrText xml:space="preserve"> PAGEREF _Toc286206172 \h </w:instrText>
      </w:r>
      <w:r w:rsidR="00FA0BD6">
        <w:rPr>
          <w:noProof/>
        </w:rPr>
      </w:r>
      <w:r w:rsidR="00FA0BD6">
        <w:rPr>
          <w:noProof/>
        </w:rPr>
        <w:fldChar w:fldCharType="separate"/>
      </w:r>
      <w:r>
        <w:rPr>
          <w:noProof/>
        </w:rPr>
        <w:t>4</w:t>
      </w:r>
      <w:r w:rsidR="00FA0BD6">
        <w:rPr>
          <w:noProof/>
        </w:rPr>
        <w:fldChar w:fldCharType="end"/>
      </w:r>
    </w:p>
    <w:p w:rsidR="005851D8" w:rsidRDefault="005851D8">
      <w:pPr>
        <w:pStyle w:val="TOC2"/>
        <w:rPr>
          <w:rFonts w:ascii="Calibri" w:hAnsi="Calibri"/>
          <w:b w:val="0"/>
          <w:noProof/>
          <w:sz w:val="22"/>
          <w:szCs w:val="22"/>
        </w:rPr>
      </w:pPr>
      <w:r>
        <w:rPr>
          <w:noProof/>
        </w:rPr>
        <w:t>4.2.</w:t>
      </w:r>
      <w:r>
        <w:rPr>
          <w:rFonts w:ascii="Calibri" w:hAnsi="Calibri"/>
          <w:b w:val="0"/>
          <w:noProof/>
          <w:sz w:val="22"/>
          <w:szCs w:val="22"/>
        </w:rPr>
        <w:tab/>
      </w:r>
      <w:r>
        <w:rPr>
          <w:noProof/>
        </w:rPr>
        <w:t>Enterprise Testing</w:t>
      </w:r>
      <w:r>
        <w:rPr>
          <w:noProof/>
        </w:rPr>
        <w:tab/>
      </w:r>
      <w:r w:rsidR="00FA0BD6">
        <w:rPr>
          <w:noProof/>
        </w:rPr>
        <w:fldChar w:fldCharType="begin"/>
      </w:r>
      <w:r>
        <w:rPr>
          <w:noProof/>
        </w:rPr>
        <w:instrText xml:space="preserve"> PAGEREF _Toc286206173 \h </w:instrText>
      </w:r>
      <w:r w:rsidR="00FA0BD6">
        <w:rPr>
          <w:noProof/>
        </w:rPr>
      </w:r>
      <w:r w:rsidR="00FA0BD6">
        <w:rPr>
          <w:noProof/>
        </w:rPr>
        <w:fldChar w:fldCharType="separate"/>
      </w:r>
      <w:r>
        <w:rPr>
          <w:noProof/>
        </w:rPr>
        <w:t>4</w:t>
      </w:r>
      <w:r w:rsidR="00FA0BD6">
        <w:rPr>
          <w:noProof/>
        </w:rPr>
        <w:fldChar w:fldCharType="end"/>
      </w:r>
    </w:p>
    <w:p w:rsidR="005851D8" w:rsidRDefault="005851D8">
      <w:pPr>
        <w:pStyle w:val="TOC3"/>
        <w:rPr>
          <w:rFonts w:ascii="Calibri" w:hAnsi="Calibri"/>
          <w:b w:val="0"/>
          <w:noProof/>
          <w:sz w:val="22"/>
          <w:szCs w:val="22"/>
        </w:rPr>
      </w:pPr>
      <w:r>
        <w:rPr>
          <w:noProof/>
        </w:rPr>
        <w:t>4.2.1.</w:t>
      </w:r>
      <w:r>
        <w:rPr>
          <w:rFonts w:ascii="Calibri" w:hAnsi="Calibri"/>
          <w:b w:val="0"/>
          <w:noProof/>
          <w:sz w:val="22"/>
          <w:szCs w:val="22"/>
        </w:rPr>
        <w:tab/>
      </w:r>
      <w:r>
        <w:rPr>
          <w:noProof/>
        </w:rPr>
        <w:t>Security Testing</w:t>
      </w:r>
      <w:r>
        <w:rPr>
          <w:noProof/>
        </w:rPr>
        <w:tab/>
      </w:r>
      <w:r w:rsidR="00FA0BD6">
        <w:rPr>
          <w:noProof/>
        </w:rPr>
        <w:fldChar w:fldCharType="begin"/>
      </w:r>
      <w:r>
        <w:rPr>
          <w:noProof/>
        </w:rPr>
        <w:instrText xml:space="preserve"> PAGEREF _Toc286206174 \h </w:instrText>
      </w:r>
      <w:r w:rsidR="00FA0BD6">
        <w:rPr>
          <w:noProof/>
        </w:rPr>
      </w:r>
      <w:r w:rsidR="00FA0BD6">
        <w:rPr>
          <w:noProof/>
        </w:rPr>
        <w:fldChar w:fldCharType="separate"/>
      </w:r>
      <w:r>
        <w:rPr>
          <w:noProof/>
        </w:rPr>
        <w:t>4</w:t>
      </w:r>
      <w:r w:rsidR="00FA0BD6">
        <w:rPr>
          <w:noProof/>
        </w:rPr>
        <w:fldChar w:fldCharType="end"/>
      </w:r>
    </w:p>
    <w:p w:rsidR="005851D8" w:rsidRDefault="005851D8">
      <w:pPr>
        <w:pStyle w:val="TOC3"/>
        <w:rPr>
          <w:rFonts w:ascii="Calibri" w:hAnsi="Calibri"/>
          <w:b w:val="0"/>
          <w:noProof/>
          <w:sz w:val="22"/>
          <w:szCs w:val="22"/>
        </w:rPr>
      </w:pPr>
      <w:r>
        <w:rPr>
          <w:noProof/>
        </w:rPr>
        <w:t>4.2.2.</w:t>
      </w:r>
      <w:r>
        <w:rPr>
          <w:rFonts w:ascii="Calibri" w:hAnsi="Calibri"/>
          <w:b w:val="0"/>
          <w:noProof/>
          <w:sz w:val="22"/>
          <w:szCs w:val="22"/>
        </w:rPr>
        <w:tab/>
      </w:r>
      <w:r>
        <w:rPr>
          <w:noProof/>
        </w:rPr>
        <w:t>Privacy Testing</w:t>
      </w:r>
      <w:r>
        <w:rPr>
          <w:noProof/>
        </w:rPr>
        <w:tab/>
      </w:r>
      <w:r w:rsidR="00FA0BD6">
        <w:rPr>
          <w:noProof/>
        </w:rPr>
        <w:fldChar w:fldCharType="begin"/>
      </w:r>
      <w:r>
        <w:rPr>
          <w:noProof/>
        </w:rPr>
        <w:instrText xml:space="preserve"> PAGEREF _Toc286206175 \h </w:instrText>
      </w:r>
      <w:r w:rsidR="00FA0BD6">
        <w:rPr>
          <w:noProof/>
        </w:rPr>
      </w:r>
      <w:r w:rsidR="00FA0BD6">
        <w:rPr>
          <w:noProof/>
        </w:rPr>
        <w:fldChar w:fldCharType="separate"/>
      </w:r>
      <w:r>
        <w:rPr>
          <w:noProof/>
        </w:rPr>
        <w:t>5</w:t>
      </w:r>
      <w:r w:rsidR="00FA0BD6">
        <w:rPr>
          <w:noProof/>
        </w:rPr>
        <w:fldChar w:fldCharType="end"/>
      </w:r>
    </w:p>
    <w:p w:rsidR="005851D8" w:rsidRDefault="005851D8">
      <w:pPr>
        <w:pStyle w:val="TOC3"/>
        <w:rPr>
          <w:rFonts w:ascii="Calibri" w:hAnsi="Calibri"/>
          <w:b w:val="0"/>
          <w:noProof/>
          <w:sz w:val="22"/>
          <w:szCs w:val="22"/>
        </w:rPr>
      </w:pPr>
      <w:r>
        <w:rPr>
          <w:noProof/>
        </w:rPr>
        <w:t>4.2.3.</w:t>
      </w:r>
      <w:r>
        <w:rPr>
          <w:rFonts w:ascii="Calibri" w:hAnsi="Calibri"/>
          <w:b w:val="0"/>
          <w:noProof/>
          <w:sz w:val="22"/>
          <w:szCs w:val="22"/>
        </w:rPr>
        <w:tab/>
      </w:r>
      <w:r>
        <w:rPr>
          <w:noProof/>
        </w:rPr>
        <w:t>Section 508 Compliance Testing</w:t>
      </w:r>
      <w:r>
        <w:rPr>
          <w:noProof/>
        </w:rPr>
        <w:tab/>
      </w:r>
      <w:r w:rsidR="00FA0BD6">
        <w:rPr>
          <w:noProof/>
        </w:rPr>
        <w:fldChar w:fldCharType="begin"/>
      </w:r>
      <w:r>
        <w:rPr>
          <w:noProof/>
        </w:rPr>
        <w:instrText xml:space="preserve"> PAGEREF _Toc286206176 \h </w:instrText>
      </w:r>
      <w:r w:rsidR="00FA0BD6">
        <w:rPr>
          <w:noProof/>
        </w:rPr>
      </w:r>
      <w:r w:rsidR="00FA0BD6">
        <w:rPr>
          <w:noProof/>
        </w:rPr>
        <w:fldChar w:fldCharType="separate"/>
      </w:r>
      <w:r>
        <w:rPr>
          <w:noProof/>
        </w:rPr>
        <w:t>5</w:t>
      </w:r>
      <w:r w:rsidR="00FA0BD6">
        <w:rPr>
          <w:noProof/>
        </w:rPr>
        <w:fldChar w:fldCharType="end"/>
      </w:r>
    </w:p>
    <w:p w:rsidR="005851D8" w:rsidRDefault="005851D8">
      <w:pPr>
        <w:pStyle w:val="TOC3"/>
        <w:rPr>
          <w:rFonts w:ascii="Calibri" w:hAnsi="Calibri"/>
          <w:b w:val="0"/>
          <w:noProof/>
          <w:sz w:val="22"/>
          <w:szCs w:val="22"/>
        </w:rPr>
      </w:pPr>
      <w:r>
        <w:rPr>
          <w:noProof/>
        </w:rPr>
        <w:t>4.2.4.</w:t>
      </w:r>
      <w:r>
        <w:rPr>
          <w:rFonts w:ascii="Calibri" w:hAnsi="Calibri"/>
          <w:b w:val="0"/>
          <w:noProof/>
          <w:sz w:val="22"/>
          <w:szCs w:val="22"/>
        </w:rPr>
        <w:tab/>
      </w:r>
      <w:r>
        <w:rPr>
          <w:noProof/>
        </w:rPr>
        <w:t>Multi-Divisional Testing</w:t>
      </w:r>
      <w:r>
        <w:rPr>
          <w:noProof/>
        </w:rPr>
        <w:tab/>
      </w:r>
      <w:r w:rsidR="00FA0BD6">
        <w:rPr>
          <w:noProof/>
        </w:rPr>
        <w:fldChar w:fldCharType="begin"/>
      </w:r>
      <w:r>
        <w:rPr>
          <w:noProof/>
        </w:rPr>
        <w:instrText xml:space="preserve"> PAGEREF _Toc286206177 \h </w:instrText>
      </w:r>
      <w:r w:rsidR="00FA0BD6">
        <w:rPr>
          <w:noProof/>
        </w:rPr>
      </w:r>
      <w:r w:rsidR="00FA0BD6">
        <w:rPr>
          <w:noProof/>
        </w:rPr>
        <w:fldChar w:fldCharType="separate"/>
      </w:r>
      <w:r>
        <w:rPr>
          <w:noProof/>
        </w:rPr>
        <w:t>5</w:t>
      </w:r>
      <w:r w:rsidR="00FA0BD6">
        <w:rPr>
          <w:noProof/>
        </w:rPr>
        <w:fldChar w:fldCharType="end"/>
      </w:r>
    </w:p>
    <w:p w:rsidR="005851D8" w:rsidRDefault="005851D8">
      <w:pPr>
        <w:pStyle w:val="TOC2"/>
        <w:rPr>
          <w:rFonts w:ascii="Calibri" w:hAnsi="Calibri"/>
          <w:b w:val="0"/>
          <w:noProof/>
          <w:sz w:val="22"/>
          <w:szCs w:val="22"/>
        </w:rPr>
      </w:pPr>
      <w:r>
        <w:rPr>
          <w:noProof/>
        </w:rPr>
        <w:t>4.3.</w:t>
      </w:r>
      <w:r>
        <w:rPr>
          <w:rFonts w:ascii="Calibri" w:hAnsi="Calibri"/>
          <w:b w:val="0"/>
          <w:noProof/>
          <w:sz w:val="22"/>
          <w:szCs w:val="22"/>
        </w:rPr>
        <w:tab/>
      </w:r>
      <w:r>
        <w:rPr>
          <w:noProof/>
        </w:rPr>
        <w:t>Test Types</w:t>
      </w:r>
      <w:r>
        <w:rPr>
          <w:noProof/>
        </w:rPr>
        <w:tab/>
      </w:r>
      <w:r w:rsidR="00FA0BD6">
        <w:rPr>
          <w:noProof/>
        </w:rPr>
        <w:fldChar w:fldCharType="begin"/>
      </w:r>
      <w:r>
        <w:rPr>
          <w:noProof/>
        </w:rPr>
        <w:instrText xml:space="preserve"> PAGEREF _Toc286206178 \h </w:instrText>
      </w:r>
      <w:r w:rsidR="00FA0BD6">
        <w:rPr>
          <w:noProof/>
        </w:rPr>
      </w:r>
      <w:r w:rsidR="00FA0BD6">
        <w:rPr>
          <w:noProof/>
        </w:rPr>
        <w:fldChar w:fldCharType="separate"/>
      </w:r>
      <w:r>
        <w:rPr>
          <w:noProof/>
        </w:rPr>
        <w:t>6</w:t>
      </w:r>
      <w:r w:rsidR="00FA0BD6">
        <w:rPr>
          <w:noProof/>
        </w:rPr>
        <w:fldChar w:fldCharType="end"/>
      </w:r>
    </w:p>
    <w:p w:rsidR="005851D8" w:rsidRDefault="005851D8">
      <w:pPr>
        <w:pStyle w:val="TOC2"/>
        <w:rPr>
          <w:rFonts w:ascii="Calibri" w:hAnsi="Calibri"/>
          <w:b w:val="0"/>
          <w:noProof/>
          <w:sz w:val="22"/>
          <w:szCs w:val="22"/>
        </w:rPr>
      </w:pPr>
      <w:r>
        <w:rPr>
          <w:noProof/>
        </w:rPr>
        <w:t>4.4.</w:t>
      </w:r>
      <w:r>
        <w:rPr>
          <w:rFonts w:ascii="Calibri" w:hAnsi="Calibri"/>
          <w:b w:val="0"/>
          <w:noProof/>
          <w:sz w:val="22"/>
          <w:szCs w:val="22"/>
        </w:rPr>
        <w:tab/>
      </w:r>
      <w:r>
        <w:rPr>
          <w:noProof/>
        </w:rPr>
        <w:t>Productivity and Support Tools</w:t>
      </w:r>
      <w:r>
        <w:rPr>
          <w:noProof/>
        </w:rPr>
        <w:tab/>
      </w:r>
      <w:r w:rsidR="00FA0BD6">
        <w:rPr>
          <w:noProof/>
        </w:rPr>
        <w:fldChar w:fldCharType="begin"/>
      </w:r>
      <w:r>
        <w:rPr>
          <w:noProof/>
        </w:rPr>
        <w:instrText xml:space="preserve"> PAGEREF _Toc286206179 \h </w:instrText>
      </w:r>
      <w:r w:rsidR="00FA0BD6">
        <w:rPr>
          <w:noProof/>
        </w:rPr>
      </w:r>
      <w:r w:rsidR="00FA0BD6">
        <w:rPr>
          <w:noProof/>
        </w:rPr>
        <w:fldChar w:fldCharType="separate"/>
      </w:r>
      <w:r>
        <w:rPr>
          <w:noProof/>
        </w:rPr>
        <w:t>7</w:t>
      </w:r>
      <w:r w:rsidR="00FA0BD6">
        <w:rPr>
          <w:noProof/>
        </w:rPr>
        <w:fldChar w:fldCharType="end"/>
      </w:r>
    </w:p>
    <w:p w:rsidR="005851D8" w:rsidRDefault="005851D8">
      <w:pPr>
        <w:pStyle w:val="TOC1"/>
        <w:rPr>
          <w:rFonts w:ascii="Calibri" w:hAnsi="Calibri"/>
          <w:b w:val="0"/>
          <w:noProof/>
          <w:sz w:val="22"/>
          <w:szCs w:val="22"/>
        </w:rPr>
      </w:pPr>
      <w:r>
        <w:rPr>
          <w:noProof/>
        </w:rPr>
        <w:t>5.</w:t>
      </w:r>
      <w:r>
        <w:rPr>
          <w:rFonts w:ascii="Calibri" w:hAnsi="Calibri"/>
          <w:b w:val="0"/>
          <w:noProof/>
          <w:sz w:val="22"/>
          <w:szCs w:val="22"/>
        </w:rPr>
        <w:tab/>
      </w:r>
      <w:r>
        <w:rPr>
          <w:noProof/>
        </w:rPr>
        <w:t>Test Criteria</w:t>
      </w:r>
      <w:r>
        <w:rPr>
          <w:noProof/>
        </w:rPr>
        <w:tab/>
      </w:r>
      <w:r w:rsidR="00FA0BD6">
        <w:rPr>
          <w:noProof/>
        </w:rPr>
        <w:fldChar w:fldCharType="begin"/>
      </w:r>
      <w:r>
        <w:rPr>
          <w:noProof/>
        </w:rPr>
        <w:instrText xml:space="preserve"> PAGEREF _Toc286206180 \h </w:instrText>
      </w:r>
      <w:r w:rsidR="00FA0BD6">
        <w:rPr>
          <w:noProof/>
        </w:rPr>
      </w:r>
      <w:r w:rsidR="00FA0BD6">
        <w:rPr>
          <w:noProof/>
        </w:rPr>
        <w:fldChar w:fldCharType="separate"/>
      </w:r>
      <w:r>
        <w:rPr>
          <w:noProof/>
        </w:rPr>
        <w:t>8</w:t>
      </w:r>
      <w:r w:rsidR="00FA0BD6">
        <w:rPr>
          <w:noProof/>
        </w:rPr>
        <w:fldChar w:fldCharType="end"/>
      </w:r>
    </w:p>
    <w:p w:rsidR="005851D8" w:rsidRDefault="005851D8">
      <w:pPr>
        <w:pStyle w:val="TOC2"/>
        <w:rPr>
          <w:rFonts w:ascii="Calibri" w:hAnsi="Calibri"/>
          <w:b w:val="0"/>
          <w:noProof/>
          <w:sz w:val="22"/>
          <w:szCs w:val="22"/>
        </w:rPr>
      </w:pPr>
      <w:r>
        <w:rPr>
          <w:noProof/>
        </w:rPr>
        <w:t>5.1.</w:t>
      </w:r>
      <w:r>
        <w:rPr>
          <w:rFonts w:ascii="Calibri" w:hAnsi="Calibri"/>
          <w:b w:val="0"/>
          <w:noProof/>
          <w:sz w:val="22"/>
          <w:szCs w:val="22"/>
        </w:rPr>
        <w:tab/>
      </w:r>
      <w:r>
        <w:rPr>
          <w:noProof/>
        </w:rPr>
        <w:t>Process Reviews</w:t>
      </w:r>
      <w:r>
        <w:rPr>
          <w:noProof/>
        </w:rPr>
        <w:tab/>
      </w:r>
      <w:r w:rsidR="00FA0BD6">
        <w:rPr>
          <w:noProof/>
        </w:rPr>
        <w:fldChar w:fldCharType="begin"/>
      </w:r>
      <w:r>
        <w:rPr>
          <w:noProof/>
        </w:rPr>
        <w:instrText xml:space="preserve"> PAGEREF _Toc286206181 \h </w:instrText>
      </w:r>
      <w:r w:rsidR="00FA0BD6">
        <w:rPr>
          <w:noProof/>
        </w:rPr>
      </w:r>
      <w:r w:rsidR="00FA0BD6">
        <w:rPr>
          <w:noProof/>
        </w:rPr>
        <w:fldChar w:fldCharType="separate"/>
      </w:r>
      <w:r>
        <w:rPr>
          <w:noProof/>
        </w:rPr>
        <w:t>8</w:t>
      </w:r>
      <w:r w:rsidR="00FA0BD6">
        <w:rPr>
          <w:noProof/>
        </w:rPr>
        <w:fldChar w:fldCharType="end"/>
      </w:r>
    </w:p>
    <w:p w:rsidR="005851D8" w:rsidRDefault="005851D8">
      <w:pPr>
        <w:pStyle w:val="TOC2"/>
        <w:rPr>
          <w:rFonts w:ascii="Calibri" w:hAnsi="Calibri"/>
          <w:b w:val="0"/>
          <w:noProof/>
          <w:sz w:val="22"/>
          <w:szCs w:val="22"/>
        </w:rPr>
      </w:pPr>
      <w:r>
        <w:rPr>
          <w:noProof/>
        </w:rPr>
        <w:t>5.2.</w:t>
      </w:r>
      <w:r>
        <w:rPr>
          <w:rFonts w:ascii="Calibri" w:hAnsi="Calibri"/>
          <w:b w:val="0"/>
          <w:noProof/>
          <w:sz w:val="22"/>
          <w:szCs w:val="22"/>
        </w:rPr>
        <w:tab/>
      </w:r>
      <w:r>
        <w:rPr>
          <w:noProof/>
        </w:rPr>
        <w:t>Pass/Fail Criteria</w:t>
      </w:r>
      <w:r>
        <w:rPr>
          <w:noProof/>
        </w:rPr>
        <w:tab/>
      </w:r>
      <w:r w:rsidR="00FA0BD6">
        <w:rPr>
          <w:noProof/>
        </w:rPr>
        <w:fldChar w:fldCharType="begin"/>
      </w:r>
      <w:r>
        <w:rPr>
          <w:noProof/>
        </w:rPr>
        <w:instrText xml:space="preserve"> PAGEREF _Toc286206182 \h </w:instrText>
      </w:r>
      <w:r w:rsidR="00FA0BD6">
        <w:rPr>
          <w:noProof/>
        </w:rPr>
      </w:r>
      <w:r w:rsidR="00FA0BD6">
        <w:rPr>
          <w:noProof/>
        </w:rPr>
        <w:fldChar w:fldCharType="separate"/>
      </w:r>
      <w:r>
        <w:rPr>
          <w:noProof/>
        </w:rPr>
        <w:t>8</w:t>
      </w:r>
      <w:r w:rsidR="00FA0BD6">
        <w:rPr>
          <w:noProof/>
        </w:rPr>
        <w:fldChar w:fldCharType="end"/>
      </w:r>
    </w:p>
    <w:p w:rsidR="005851D8" w:rsidRDefault="005851D8">
      <w:pPr>
        <w:pStyle w:val="TOC2"/>
        <w:rPr>
          <w:rFonts w:ascii="Calibri" w:hAnsi="Calibri"/>
          <w:b w:val="0"/>
          <w:noProof/>
          <w:sz w:val="22"/>
          <w:szCs w:val="22"/>
        </w:rPr>
      </w:pPr>
      <w:r>
        <w:rPr>
          <w:noProof/>
        </w:rPr>
        <w:t>5.3.</w:t>
      </w:r>
      <w:r>
        <w:rPr>
          <w:rFonts w:ascii="Calibri" w:hAnsi="Calibri"/>
          <w:b w:val="0"/>
          <w:noProof/>
          <w:sz w:val="22"/>
          <w:szCs w:val="22"/>
        </w:rPr>
        <w:tab/>
      </w:r>
      <w:r>
        <w:rPr>
          <w:noProof/>
        </w:rPr>
        <w:t>Suspension and Resumption Criteria</w:t>
      </w:r>
      <w:r>
        <w:rPr>
          <w:noProof/>
        </w:rPr>
        <w:tab/>
      </w:r>
      <w:r w:rsidR="00FA0BD6">
        <w:rPr>
          <w:noProof/>
        </w:rPr>
        <w:fldChar w:fldCharType="begin"/>
      </w:r>
      <w:r>
        <w:rPr>
          <w:noProof/>
        </w:rPr>
        <w:instrText xml:space="preserve"> PAGEREF _Toc286206183 \h </w:instrText>
      </w:r>
      <w:r w:rsidR="00FA0BD6">
        <w:rPr>
          <w:noProof/>
        </w:rPr>
      </w:r>
      <w:r w:rsidR="00FA0BD6">
        <w:rPr>
          <w:noProof/>
        </w:rPr>
        <w:fldChar w:fldCharType="separate"/>
      </w:r>
      <w:r>
        <w:rPr>
          <w:noProof/>
        </w:rPr>
        <w:t>8</w:t>
      </w:r>
      <w:r w:rsidR="00FA0BD6">
        <w:rPr>
          <w:noProof/>
        </w:rPr>
        <w:fldChar w:fldCharType="end"/>
      </w:r>
    </w:p>
    <w:p w:rsidR="005851D8" w:rsidRDefault="005851D8">
      <w:pPr>
        <w:pStyle w:val="TOC2"/>
        <w:rPr>
          <w:rFonts w:ascii="Calibri" w:hAnsi="Calibri"/>
          <w:b w:val="0"/>
          <w:noProof/>
          <w:sz w:val="22"/>
          <w:szCs w:val="22"/>
        </w:rPr>
      </w:pPr>
      <w:r>
        <w:rPr>
          <w:noProof/>
        </w:rPr>
        <w:t>5.4.</w:t>
      </w:r>
      <w:r>
        <w:rPr>
          <w:rFonts w:ascii="Calibri" w:hAnsi="Calibri"/>
          <w:b w:val="0"/>
          <w:noProof/>
          <w:sz w:val="22"/>
          <w:szCs w:val="22"/>
        </w:rPr>
        <w:tab/>
      </w:r>
      <w:r>
        <w:rPr>
          <w:noProof/>
        </w:rPr>
        <w:t>Acceptance Criteria</w:t>
      </w:r>
      <w:r>
        <w:rPr>
          <w:noProof/>
        </w:rPr>
        <w:tab/>
      </w:r>
      <w:r w:rsidR="00FA0BD6">
        <w:rPr>
          <w:noProof/>
        </w:rPr>
        <w:fldChar w:fldCharType="begin"/>
      </w:r>
      <w:r>
        <w:rPr>
          <w:noProof/>
        </w:rPr>
        <w:instrText xml:space="preserve"> PAGEREF _Toc286206184 \h </w:instrText>
      </w:r>
      <w:r w:rsidR="00FA0BD6">
        <w:rPr>
          <w:noProof/>
        </w:rPr>
      </w:r>
      <w:r w:rsidR="00FA0BD6">
        <w:rPr>
          <w:noProof/>
        </w:rPr>
        <w:fldChar w:fldCharType="separate"/>
      </w:r>
      <w:r>
        <w:rPr>
          <w:noProof/>
        </w:rPr>
        <w:t>8</w:t>
      </w:r>
      <w:r w:rsidR="00FA0BD6">
        <w:rPr>
          <w:noProof/>
        </w:rPr>
        <w:fldChar w:fldCharType="end"/>
      </w:r>
    </w:p>
    <w:p w:rsidR="005851D8" w:rsidRDefault="005851D8">
      <w:pPr>
        <w:pStyle w:val="TOC1"/>
        <w:rPr>
          <w:rFonts w:ascii="Calibri" w:hAnsi="Calibri"/>
          <w:b w:val="0"/>
          <w:noProof/>
          <w:sz w:val="22"/>
          <w:szCs w:val="22"/>
        </w:rPr>
      </w:pPr>
      <w:r>
        <w:rPr>
          <w:noProof/>
        </w:rPr>
        <w:t>6.</w:t>
      </w:r>
      <w:r>
        <w:rPr>
          <w:rFonts w:ascii="Calibri" w:hAnsi="Calibri"/>
          <w:b w:val="0"/>
          <w:noProof/>
          <w:sz w:val="22"/>
          <w:szCs w:val="22"/>
        </w:rPr>
        <w:tab/>
      </w:r>
      <w:r>
        <w:rPr>
          <w:noProof/>
        </w:rPr>
        <w:t>Test Deliverables</w:t>
      </w:r>
      <w:r>
        <w:rPr>
          <w:noProof/>
        </w:rPr>
        <w:tab/>
      </w:r>
      <w:r w:rsidR="00FA0BD6">
        <w:rPr>
          <w:noProof/>
        </w:rPr>
        <w:fldChar w:fldCharType="begin"/>
      </w:r>
      <w:r>
        <w:rPr>
          <w:noProof/>
        </w:rPr>
        <w:instrText xml:space="preserve"> PAGEREF _Toc286206185 \h </w:instrText>
      </w:r>
      <w:r w:rsidR="00FA0BD6">
        <w:rPr>
          <w:noProof/>
        </w:rPr>
      </w:r>
      <w:r w:rsidR="00FA0BD6">
        <w:rPr>
          <w:noProof/>
        </w:rPr>
        <w:fldChar w:fldCharType="separate"/>
      </w:r>
      <w:r>
        <w:rPr>
          <w:noProof/>
        </w:rPr>
        <w:t>9</w:t>
      </w:r>
      <w:r w:rsidR="00FA0BD6">
        <w:rPr>
          <w:noProof/>
        </w:rPr>
        <w:fldChar w:fldCharType="end"/>
      </w:r>
    </w:p>
    <w:p w:rsidR="005851D8" w:rsidRDefault="005851D8">
      <w:pPr>
        <w:pStyle w:val="TOC1"/>
        <w:rPr>
          <w:rFonts w:ascii="Calibri" w:hAnsi="Calibri"/>
          <w:b w:val="0"/>
          <w:noProof/>
          <w:sz w:val="22"/>
          <w:szCs w:val="22"/>
        </w:rPr>
      </w:pPr>
      <w:r>
        <w:rPr>
          <w:noProof/>
        </w:rPr>
        <w:t>7.</w:t>
      </w:r>
      <w:r>
        <w:rPr>
          <w:rFonts w:ascii="Calibri" w:hAnsi="Calibri"/>
          <w:b w:val="0"/>
          <w:noProof/>
          <w:sz w:val="22"/>
          <w:szCs w:val="22"/>
        </w:rPr>
        <w:tab/>
      </w:r>
      <w:r>
        <w:rPr>
          <w:noProof/>
        </w:rPr>
        <w:t>Test Schedule</w:t>
      </w:r>
      <w:r>
        <w:rPr>
          <w:noProof/>
        </w:rPr>
        <w:tab/>
      </w:r>
      <w:r w:rsidR="00FA0BD6">
        <w:rPr>
          <w:noProof/>
        </w:rPr>
        <w:fldChar w:fldCharType="begin"/>
      </w:r>
      <w:r>
        <w:rPr>
          <w:noProof/>
        </w:rPr>
        <w:instrText xml:space="preserve"> PAGEREF _Toc286206186 \h </w:instrText>
      </w:r>
      <w:r w:rsidR="00FA0BD6">
        <w:rPr>
          <w:noProof/>
        </w:rPr>
      </w:r>
      <w:r w:rsidR="00FA0BD6">
        <w:rPr>
          <w:noProof/>
        </w:rPr>
        <w:fldChar w:fldCharType="separate"/>
      </w:r>
      <w:r>
        <w:rPr>
          <w:noProof/>
        </w:rPr>
        <w:t>9</w:t>
      </w:r>
      <w:r w:rsidR="00FA0BD6">
        <w:rPr>
          <w:noProof/>
        </w:rPr>
        <w:fldChar w:fldCharType="end"/>
      </w:r>
    </w:p>
    <w:p w:rsidR="005851D8" w:rsidRDefault="005851D8">
      <w:pPr>
        <w:pStyle w:val="TOC1"/>
        <w:rPr>
          <w:rFonts w:ascii="Calibri" w:hAnsi="Calibri"/>
          <w:b w:val="0"/>
          <w:noProof/>
          <w:sz w:val="22"/>
          <w:szCs w:val="22"/>
        </w:rPr>
      </w:pPr>
      <w:r>
        <w:rPr>
          <w:noProof/>
        </w:rPr>
        <w:t>8.</w:t>
      </w:r>
      <w:r>
        <w:rPr>
          <w:rFonts w:ascii="Calibri" w:hAnsi="Calibri"/>
          <w:b w:val="0"/>
          <w:noProof/>
          <w:sz w:val="22"/>
          <w:szCs w:val="22"/>
        </w:rPr>
        <w:tab/>
      </w:r>
      <w:r>
        <w:rPr>
          <w:noProof/>
        </w:rPr>
        <w:t>Test Environments</w:t>
      </w:r>
      <w:r>
        <w:rPr>
          <w:noProof/>
        </w:rPr>
        <w:tab/>
      </w:r>
      <w:r w:rsidR="00FA0BD6">
        <w:rPr>
          <w:noProof/>
        </w:rPr>
        <w:fldChar w:fldCharType="begin"/>
      </w:r>
      <w:r>
        <w:rPr>
          <w:noProof/>
        </w:rPr>
        <w:instrText xml:space="preserve"> PAGEREF _Toc286206187 \h </w:instrText>
      </w:r>
      <w:r w:rsidR="00FA0BD6">
        <w:rPr>
          <w:noProof/>
        </w:rPr>
      </w:r>
      <w:r w:rsidR="00FA0BD6">
        <w:rPr>
          <w:noProof/>
        </w:rPr>
        <w:fldChar w:fldCharType="separate"/>
      </w:r>
      <w:r>
        <w:rPr>
          <w:noProof/>
        </w:rPr>
        <w:t>10</w:t>
      </w:r>
      <w:r w:rsidR="00FA0BD6">
        <w:rPr>
          <w:noProof/>
        </w:rPr>
        <w:fldChar w:fldCharType="end"/>
      </w:r>
    </w:p>
    <w:p w:rsidR="005851D8" w:rsidRDefault="005851D8">
      <w:pPr>
        <w:pStyle w:val="TOC2"/>
        <w:rPr>
          <w:rFonts w:ascii="Calibri" w:hAnsi="Calibri"/>
          <w:b w:val="0"/>
          <w:noProof/>
          <w:sz w:val="22"/>
          <w:szCs w:val="22"/>
        </w:rPr>
      </w:pPr>
      <w:r>
        <w:rPr>
          <w:noProof/>
        </w:rPr>
        <w:t>8.1.</w:t>
      </w:r>
      <w:r>
        <w:rPr>
          <w:rFonts w:ascii="Calibri" w:hAnsi="Calibri"/>
          <w:b w:val="0"/>
          <w:noProof/>
          <w:sz w:val="22"/>
          <w:szCs w:val="22"/>
        </w:rPr>
        <w:tab/>
      </w:r>
      <w:r>
        <w:rPr>
          <w:noProof/>
        </w:rPr>
        <w:t>Test Environment Configurations</w:t>
      </w:r>
      <w:r>
        <w:rPr>
          <w:noProof/>
        </w:rPr>
        <w:tab/>
      </w:r>
      <w:r w:rsidR="00FA0BD6">
        <w:rPr>
          <w:noProof/>
        </w:rPr>
        <w:fldChar w:fldCharType="begin"/>
      </w:r>
      <w:r>
        <w:rPr>
          <w:noProof/>
        </w:rPr>
        <w:instrText xml:space="preserve"> PAGEREF _Toc286206188 \h </w:instrText>
      </w:r>
      <w:r w:rsidR="00FA0BD6">
        <w:rPr>
          <w:noProof/>
        </w:rPr>
      </w:r>
      <w:r w:rsidR="00FA0BD6">
        <w:rPr>
          <w:noProof/>
        </w:rPr>
        <w:fldChar w:fldCharType="separate"/>
      </w:r>
      <w:r>
        <w:rPr>
          <w:noProof/>
        </w:rPr>
        <w:t>10</w:t>
      </w:r>
      <w:r w:rsidR="00FA0BD6">
        <w:rPr>
          <w:noProof/>
        </w:rPr>
        <w:fldChar w:fldCharType="end"/>
      </w:r>
    </w:p>
    <w:p w:rsidR="005851D8" w:rsidRDefault="005851D8">
      <w:pPr>
        <w:pStyle w:val="TOC2"/>
        <w:rPr>
          <w:rFonts w:ascii="Calibri" w:hAnsi="Calibri"/>
          <w:b w:val="0"/>
          <w:noProof/>
          <w:sz w:val="22"/>
          <w:szCs w:val="22"/>
        </w:rPr>
      </w:pPr>
      <w:r>
        <w:rPr>
          <w:noProof/>
        </w:rPr>
        <w:t>8.2.</w:t>
      </w:r>
      <w:r>
        <w:rPr>
          <w:rFonts w:ascii="Calibri" w:hAnsi="Calibri"/>
          <w:b w:val="0"/>
          <w:noProof/>
          <w:sz w:val="22"/>
          <w:szCs w:val="22"/>
        </w:rPr>
        <w:tab/>
      </w:r>
      <w:r>
        <w:rPr>
          <w:noProof/>
        </w:rPr>
        <w:t>Base System Hardware</w:t>
      </w:r>
      <w:r>
        <w:rPr>
          <w:noProof/>
        </w:rPr>
        <w:tab/>
      </w:r>
      <w:r w:rsidR="00FA0BD6">
        <w:rPr>
          <w:noProof/>
        </w:rPr>
        <w:fldChar w:fldCharType="begin"/>
      </w:r>
      <w:r>
        <w:rPr>
          <w:noProof/>
        </w:rPr>
        <w:instrText xml:space="preserve"> PAGEREF _Toc286206189 \h </w:instrText>
      </w:r>
      <w:r w:rsidR="00FA0BD6">
        <w:rPr>
          <w:noProof/>
        </w:rPr>
      </w:r>
      <w:r w:rsidR="00FA0BD6">
        <w:rPr>
          <w:noProof/>
        </w:rPr>
        <w:fldChar w:fldCharType="separate"/>
      </w:r>
      <w:r>
        <w:rPr>
          <w:noProof/>
        </w:rPr>
        <w:t>10</w:t>
      </w:r>
      <w:r w:rsidR="00FA0BD6">
        <w:rPr>
          <w:noProof/>
        </w:rPr>
        <w:fldChar w:fldCharType="end"/>
      </w:r>
    </w:p>
    <w:p w:rsidR="005851D8" w:rsidRDefault="005851D8">
      <w:pPr>
        <w:pStyle w:val="TOC2"/>
        <w:rPr>
          <w:rFonts w:ascii="Calibri" w:hAnsi="Calibri"/>
          <w:b w:val="0"/>
          <w:noProof/>
          <w:sz w:val="22"/>
          <w:szCs w:val="22"/>
        </w:rPr>
      </w:pPr>
      <w:r>
        <w:rPr>
          <w:noProof/>
        </w:rPr>
        <w:t>8.3.</w:t>
      </w:r>
      <w:r>
        <w:rPr>
          <w:rFonts w:ascii="Calibri" w:hAnsi="Calibri"/>
          <w:b w:val="0"/>
          <w:noProof/>
          <w:sz w:val="22"/>
          <w:szCs w:val="22"/>
        </w:rPr>
        <w:tab/>
      </w:r>
      <w:r>
        <w:rPr>
          <w:noProof/>
        </w:rPr>
        <w:t>Base Software Elements in the Test Environments</w:t>
      </w:r>
      <w:r>
        <w:rPr>
          <w:noProof/>
        </w:rPr>
        <w:tab/>
      </w:r>
      <w:r w:rsidR="00FA0BD6">
        <w:rPr>
          <w:noProof/>
        </w:rPr>
        <w:fldChar w:fldCharType="begin"/>
      </w:r>
      <w:r>
        <w:rPr>
          <w:noProof/>
        </w:rPr>
        <w:instrText xml:space="preserve"> PAGEREF _Toc286206190 \h </w:instrText>
      </w:r>
      <w:r w:rsidR="00FA0BD6">
        <w:rPr>
          <w:noProof/>
        </w:rPr>
      </w:r>
      <w:r w:rsidR="00FA0BD6">
        <w:rPr>
          <w:noProof/>
        </w:rPr>
        <w:fldChar w:fldCharType="separate"/>
      </w:r>
      <w:r>
        <w:rPr>
          <w:noProof/>
        </w:rPr>
        <w:t>11</w:t>
      </w:r>
      <w:r w:rsidR="00FA0BD6">
        <w:rPr>
          <w:noProof/>
        </w:rPr>
        <w:fldChar w:fldCharType="end"/>
      </w:r>
    </w:p>
    <w:p w:rsidR="005851D8" w:rsidRDefault="005851D8">
      <w:pPr>
        <w:pStyle w:val="TOC1"/>
        <w:rPr>
          <w:rFonts w:ascii="Calibri" w:hAnsi="Calibri"/>
          <w:b w:val="0"/>
          <w:noProof/>
          <w:sz w:val="22"/>
          <w:szCs w:val="22"/>
        </w:rPr>
      </w:pPr>
      <w:r>
        <w:rPr>
          <w:noProof/>
        </w:rPr>
        <w:t>9.</w:t>
      </w:r>
      <w:r>
        <w:rPr>
          <w:rFonts w:ascii="Calibri" w:hAnsi="Calibri"/>
          <w:b w:val="0"/>
          <w:noProof/>
          <w:sz w:val="22"/>
          <w:szCs w:val="22"/>
        </w:rPr>
        <w:tab/>
      </w:r>
      <w:r>
        <w:rPr>
          <w:noProof/>
        </w:rPr>
        <w:t>Staffing and Training Needs</w:t>
      </w:r>
      <w:r>
        <w:rPr>
          <w:noProof/>
        </w:rPr>
        <w:tab/>
      </w:r>
      <w:r w:rsidR="00FA0BD6">
        <w:rPr>
          <w:noProof/>
        </w:rPr>
        <w:fldChar w:fldCharType="begin"/>
      </w:r>
      <w:r>
        <w:rPr>
          <w:noProof/>
        </w:rPr>
        <w:instrText xml:space="preserve"> PAGEREF _Toc286206191 \h </w:instrText>
      </w:r>
      <w:r w:rsidR="00FA0BD6">
        <w:rPr>
          <w:noProof/>
        </w:rPr>
      </w:r>
      <w:r w:rsidR="00FA0BD6">
        <w:rPr>
          <w:noProof/>
        </w:rPr>
        <w:fldChar w:fldCharType="separate"/>
      </w:r>
      <w:r>
        <w:rPr>
          <w:noProof/>
        </w:rPr>
        <w:t>12</w:t>
      </w:r>
      <w:r w:rsidR="00FA0BD6">
        <w:rPr>
          <w:noProof/>
        </w:rPr>
        <w:fldChar w:fldCharType="end"/>
      </w:r>
    </w:p>
    <w:p w:rsidR="005851D8" w:rsidRDefault="005851D8">
      <w:pPr>
        <w:pStyle w:val="TOC1"/>
        <w:rPr>
          <w:rFonts w:ascii="Calibri" w:hAnsi="Calibri"/>
          <w:b w:val="0"/>
          <w:noProof/>
          <w:sz w:val="22"/>
          <w:szCs w:val="22"/>
        </w:rPr>
      </w:pPr>
      <w:r>
        <w:rPr>
          <w:noProof/>
        </w:rPr>
        <w:lastRenderedPageBreak/>
        <w:t>10.</w:t>
      </w:r>
      <w:r>
        <w:rPr>
          <w:rFonts w:ascii="Calibri" w:hAnsi="Calibri"/>
          <w:b w:val="0"/>
          <w:noProof/>
          <w:sz w:val="22"/>
          <w:szCs w:val="22"/>
        </w:rPr>
        <w:tab/>
      </w:r>
      <w:r>
        <w:rPr>
          <w:noProof/>
        </w:rPr>
        <w:t>Risks and Constraints</w:t>
      </w:r>
      <w:r>
        <w:rPr>
          <w:noProof/>
        </w:rPr>
        <w:tab/>
      </w:r>
      <w:r w:rsidR="00FA0BD6">
        <w:rPr>
          <w:noProof/>
        </w:rPr>
        <w:fldChar w:fldCharType="begin"/>
      </w:r>
      <w:r>
        <w:rPr>
          <w:noProof/>
        </w:rPr>
        <w:instrText xml:space="preserve"> PAGEREF _Toc286206192 \h </w:instrText>
      </w:r>
      <w:r w:rsidR="00FA0BD6">
        <w:rPr>
          <w:noProof/>
        </w:rPr>
      </w:r>
      <w:r w:rsidR="00FA0BD6">
        <w:rPr>
          <w:noProof/>
        </w:rPr>
        <w:fldChar w:fldCharType="separate"/>
      </w:r>
      <w:r>
        <w:rPr>
          <w:noProof/>
        </w:rPr>
        <w:t>13</w:t>
      </w:r>
      <w:r w:rsidR="00FA0BD6">
        <w:rPr>
          <w:noProof/>
        </w:rPr>
        <w:fldChar w:fldCharType="end"/>
      </w:r>
    </w:p>
    <w:p w:rsidR="005851D8" w:rsidRDefault="005851D8">
      <w:pPr>
        <w:pStyle w:val="TOC1"/>
        <w:rPr>
          <w:rFonts w:ascii="Calibri" w:hAnsi="Calibri"/>
          <w:b w:val="0"/>
          <w:noProof/>
          <w:sz w:val="22"/>
          <w:szCs w:val="22"/>
        </w:rPr>
      </w:pPr>
      <w:r>
        <w:rPr>
          <w:noProof/>
        </w:rPr>
        <w:t>11.</w:t>
      </w:r>
      <w:r>
        <w:rPr>
          <w:rFonts w:ascii="Calibri" w:hAnsi="Calibri"/>
          <w:b w:val="0"/>
          <w:noProof/>
          <w:sz w:val="22"/>
          <w:szCs w:val="22"/>
        </w:rPr>
        <w:tab/>
      </w:r>
      <w:r>
        <w:rPr>
          <w:noProof/>
        </w:rPr>
        <w:t>Test Metrics</w:t>
      </w:r>
      <w:r>
        <w:rPr>
          <w:noProof/>
        </w:rPr>
        <w:tab/>
      </w:r>
      <w:r w:rsidR="00FA0BD6">
        <w:rPr>
          <w:noProof/>
        </w:rPr>
        <w:fldChar w:fldCharType="begin"/>
      </w:r>
      <w:r>
        <w:rPr>
          <w:noProof/>
        </w:rPr>
        <w:instrText xml:space="preserve"> PAGEREF _Toc286206193 \h </w:instrText>
      </w:r>
      <w:r w:rsidR="00FA0BD6">
        <w:rPr>
          <w:noProof/>
        </w:rPr>
      </w:r>
      <w:r w:rsidR="00FA0BD6">
        <w:rPr>
          <w:noProof/>
        </w:rPr>
        <w:fldChar w:fldCharType="separate"/>
      </w:r>
      <w:r>
        <w:rPr>
          <w:noProof/>
        </w:rPr>
        <w:t>13</w:t>
      </w:r>
      <w:r w:rsidR="00FA0BD6">
        <w:rPr>
          <w:noProof/>
        </w:rPr>
        <w:fldChar w:fldCharType="end"/>
      </w:r>
    </w:p>
    <w:p w:rsidR="005851D8" w:rsidRDefault="005851D8">
      <w:pPr>
        <w:pStyle w:val="TOC1"/>
        <w:rPr>
          <w:rFonts w:ascii="Calibri" w:hAnsi="Calibri"/>
          <w:b w:val="0"/>
          <w:noProof/>
          <w:sz w:val="22"/>
          <w:szCs w:val="22"/>
        </w:rPr>
      </w:pPr>
      <w:r>
        <w:rPr>
          <w:noProof/>
        </w:rPr>
        <w:t>Attachment A - Approval Signatures</w:t>
      </w:r>
      <w:r>
        <w:rPr>
          <w:noProof/>
        </w:rPr>
        <w:tab/>
      </w:r>
      <w:r w:rsidR="00FA0BD6">
        <w:rPr>
          <w:noProof/>
        </w:rPr>
        <w:fldChar w:fldCharType="begin"/>
      </w:r>
      <w:r>
        <w:rPr>
          <w:noProof/>
        </w:rPr>
        <w:instrText xml:space="preserve"> PAGEREF _Toc286206194 \h </w:instrText>
      </w:r>
      <w:r w:rsidR="00FA0BD6">
        <w:rPr>
          <w:noProof/>
        </w:rPr>
      </w:r>
      <w:r w:rsidR="00FA0BD6">
        <w:rPr>
          <w:noProof/>
        </w:rPr>
        <w:fldChar w:fldCharType="separate"/>
      </w:r>
      <w:r>
        <w:rPr>
          <w:noProof/>
        </w:rPr>
        <w:t>13</w:t>
      </w:r>
      <w:r w:rsidR="00FA0BD6">
        <w:rPr>
          <w:noProof/>
        </w:rPr>
        <w:fldChar w:fldCharType="end"/>
      </w:r>
    </w:p>
    <w:p w:rsidR="005851D8" w:rsidRDefault="005851D8">
      <w:pPr>
        <w:pStyle w:val="TOC1"/>
        <w:rPr>
          <w:rFonts w:ascii="Calibri" w:hAnsi="Calibri"/>
          <w:b w:val="0"/>
          <w:noProof/>
          <w:sz w:val="22"/>
          <w:szCs w:val="22"/>
        </w:rPr>
      </w:pPr>
      <w:r>
        <w:rPr>
          <w:noProof/>
        </w:rPr>
        <w:t>A. Test Type Definitions</w:t>
      </w:r>
      <w:r>
        <w:rPr>
          <w:noProof/>
        </w:rPr>
        <w:tab/>
      </w:r>
      <w:r w:rsidR="00FA0BD6">
        <w:rPr>
          <w:noProof/>
        </w:rPr>
        <w:fldChar w:fldCharType="begin"/>
      </w:r>
      <w:r>
        <w:rPr>
          <w:noProof/>
        </w:rPr>
        <w:instrText xml:space="preserve"> PAGEREF _Toc286206195 \h </w:instrText>
      </w:r>
      <w:r w:rsidR="00FA0BD6">
        <w:rPr>
          <w:noProof/>
        </w:rPr>
      </w:r>
      <w:r w:rsidR="00FA0BD6">
        <w:rPr>
          <w:noProof/>
        </w:rPr>
        <w:fldChar w:fldCharType="separate"/>
      </w:r>
      <w:r>
        <w:rPr>
          <w:noProof/>
        </w:rPr>
        <w:t>17</w:t>
      </w:r>
      <w:r w:rsidR="00FA0BD6">
        <w:rPr>
          <w:noProof/>
        </w:rPr>
        <w:fldChar w:fldCharType="end"/>
      </w:r>
    </w:p>
    <w:p w:rsidR="007926DE" w:rsidRDefault="00FA0BD6" w:rsidP="007926DE">
      <w:pPr>
        <w:pStyle w:val="TOC1"/>
        <w:sectPr w:rsidR="007926DE" w:rsidSect="000F25FB">
          <w:pgSz w:w="12240" w:h="15840" w:code="1"/>
          <w:pgMar w:top="1440" w:right="1440" w:bottom="1440" w:left="1440" w:header="720" w:footer="720" w:gutter="0"/>
          <w:pgNumType w:fmt="lowerRoman"/>
          <w:cols w:space="720"/>
          <w:docGrid w:linePitch="360"/>
        </w:sectPr>
      </w:pPr>
      <w:r>
        <w:fldChar w:fldCharType="end"/>
      </w:r>
    </w:p>
    <w:p w:rsidR="00A83EB5" w:rsidRDefault="00A83EB5" w:rsidP="00A83EB5">
      <w:pPr>
        <w:pStyle w:val="Heading1"/>
        <w:autoSpaceDE/>
        <w:autoSpaceDN/>
        <w:adjustRightInd/>
        <w:spacing w:before="240" w:after="240"/>
      </w:pPr>
      <w:bookmarkStart w:id="2" w:name="_Toc233599144"/>
      <w:bookmarkStart w:id="3" w:name="_Toc286206156"/>
      <w:r w:rsidRPr="00FF2309">
        <w:lastRenderedPageBreak/>
        <w:t>Introduction</w:t>
      </w:r>
      <w:bookmarkEnd w:id="0"/>
      <w:bookmarkEnd w:id="2"/>
      <w:bookmarkEnd w:id="3"/>
    </w:p>
    <w:p w:rsidR="00A83EB5" w:rsidRDefault="00523449" w:rsidP="00A83EB5">
      <w:pPr>
        <w:pStyle w:val="BodyText"/>
      </w:pPr>
      <w:r>
        <w:t>The Medication Order Check He</w:t>
      </w:r>
      <w:r w:rsidR="00844AA1">
        <w:t>a</w:t>
      </w:r>
      <w:r>
        <w:t>lthcare Application (MOCHA</w:t>
      </w:r>
      <w:r w:rsidR="00821103">
        <w:t xml:space="preserve"> </w:t>
      </w:r>
      <w:r>
        <w:t xml:space="preserve">2.1) intends to implement </w:t>
      </w:r>
      <w:r w:rsidR="00FB521E">
        <w:t>Dose Range Checking with a Max Daily Dose limit for simple medication orders. The changes will be made for Outpatient Pharmacy</w:t>
      </w:r>
      <w:r w:rsidR="00844AA1">
        <w:t xml:space="preserve"> </w:t>
      </w:r>
      <w:r w:rsidR="00AB77DA">
        <w:t>(OP),</w:t>
      </w:r>
      <w:r w:rsidR="00FB521E">
        <w:t xml:space="preserve"> Inpatient Medications</w:t>
      </w:r>
      <w:r w:rsidR="00844AA1">
        <w:t xml:space="preserve"> </w:t>
      </w:r>
      <w:r w:rsidR="00AB77DA">
        <w:t>(IP)</w:t>
      </w:r>
      <w:r w:rsidR="00FB521E">
        <w:t xml:space="preserve"> </w:t>
      </w:r>
      <w:r w:rsidR="00AB77DA">
        <w:t>and Pharmacy Data Management</w:t>
      </w:r>
      <w:r w:rsidR="00610131">
        <w:t xml:space="preserve"> (PDM)</w:t>
      </w:r>
      <w:r w:rsidR="00AB77DA">
        <w:t xml:space="preserve"> applications</w:t>
      </w:r>
      <w:r w:rsidR="00FB521E">
        <w:t xml:space="preserve">.  The development team will work closely with the </w:t>
      </w:r>
      <w:r w:rsidR="00186297">
        <w:t>Computeri</w:t>
      </w:r>
      <w:r w:rsidR="00844AA1">
        <w:t>z</w:t>
      </w:r>
      <w:r w:rsidR="00186297">
        <w:t>ed Patient Record System</w:t>
      </w:r>
      <w:r w:rsidR="00610131">
        <w:t xml:space="preserve"> (CPRS)</w:t>
      </w:r>
      <w:r w:rsidR="00FB521E">
        <w:t xml:space="preserve"> team to make sure any corresponding changes in CPRS are also developed in this increment.</w:t>
      </w:r>
    </w:p>
    <w:p w:rsidR="00FD5C59" w:rsidRDefault="00FD5C59" w:rsidP="00A83EB5">
      <w:pPr>
        <w:pStyle w:val="BodyText"/>
      </w:pPr>
      <w:r w:rsidRPr="00AB6850">
        <w:t xml:space="preserve">The </w:t>
      </w:r>
      <w:r>
        <w:t>M</w:t>
      </w:r>
      <w:r w:rsidR="00AB77DA">
        <w:t>OCHA</w:t>
      </w:r>
      <w:r w:rsidR="004857D4">
        <w:t xml:space="preserve"> </w:t>
      </w:r>
      <w:r w:rsidR="00AB77DA">
        <w:t>2.1</w:t>
      </w:r>
      <w:r>
        <w:t xml:space="preserve"> increment delivers the second of four dosing increments.  Dose Range Checking will be implemented using the Max Daily limit in O</w:t>
      </w:r>
      <w:r w:rsidR="00AB77DA">
        <w:t>P</w:t>
      </w:r>
      <w:r>
        <w:t>, I</w:t>
      </w:r>
      <w:r w:rsidR="00AB77DA">
        <w:t>P</w:t>
      </w:r>
      <w:r>
        <w:t>,</w:t>
      </w:r>
      <w:r w:rsidR="00AB77DA">
        <w:t xml:space="preserve"> PDM</w:t>
      </w:r>
      <w:r>
        <w:t xml:space="preserve"> and CPRS for simple medication orders.  </w:t>
      </w:r>
    </w:p>
    <w:p w:rsidR="0019745F" w:rsidRDefault="0019745F" w:rsidP="00A83EB5">
      <w:pPr>
        <w:pStyle w:val="BodyText"/>
      </w:pPr>
      <w:r>
        <w:t>A decision was made by VA management in Se</w:t>
      </w:r>
      <w:r w:rsidR="00610131">
        <w:t>p</w:t>
      </w:r>
      <w:r>
        <w:t>tember 2016 to split MOCHA</w:t>
      </w:r>
      <w:r w:rsidR="00FE5DF3">
        <w:t xml:space="preserve"> </w:t>
      </w:r>
      <w:r>
        <w:t>2.1 into MOCHA</w:t>
      </w:r>
      <w:r w:rsidR="00FE5DF3">
        <w:t xml:space="preserve"> </w:t>
      </w:r>
      <w:r>
        <w:t>2.1a and MOCHA</w:t>
      </w:r>
      <w:r w:rsidR="00FE5DF3">
        <w:t xml:space="preserve"> </w:t>
      </w:r>
      <w:r>
        <w:t>2.1b. The reason to break out the release was:</w:t>
      </w:r>
    </w:p>
    <w:p w:rsidR="0019745F" w:rsidRPr="004001A6" w:rsidRDefault="0019745F" w:rsidP="0019745F">
      <w:pPr>
        <w:pStyle w:val="ListParagraph"/>
        <w:numPr>
          <w:ilvl w:val="0"/>
          <w:numId w:val="58"/>
        </w:numPr>
        <w:spacing w:after="0" w:line="240" w:lineRule="auto"/>
        <w:contextualSpacing w:val="0"/>
      </w:pPr>
      <w:r w:rsidRPr="004001A6">
        <w:t>To get some of the functionality out to the field quicker</w:t>
      </w:r>
    </w:p>
    <w:p w:rsidR="00AF7954" w:rsidRPr="004001A6" w:rsidRDefault="00AF7954" w:rsidP="00AF7954">
      <w:pPr>
        <w:pStyle w:val="ListParagraph"/>
        <w:numPr>
          <w:ilvl w:val="0"/>
          <w:numId w:val="58"/>
        </w:numPr>
        <w:spacing w:after="0" w:line="240" w:lineRule="auto"/>
        <w:contextualSpacing w:val="0"/>
      </w:pPr>
      <w:r w:rsidRPr="004001A6">
        <w:t xml:space="preserve">To be able to implement Veteran – </w:t>
      </w:r>
      <w:r w:rsidR="00610131">
        <w:t>f</w:t>
      </w:r>
      <w:r w:rsidRPr="004001A6">
        <w:t>ocused Integration Process</w:t>
      </w:r>
      <w:r w:rsidR="00610131">
        <w:t xml:space="preserve"> (VIP</w:t>
      </w:r>
      <w:r w:rsidRPr="004001A6">
        <w:t>) process (3 month delivery of functionality)</w:t>
      </w:r>
    </w:p>
    <w:p w:rsidR="00AF7954" w:rsidRDefault="00AF7954" w:rsidP="004001A6">
      <w:pPr>
        <w:pStyle w:val="ListParagraph"/>
        <w:spacing w:after="0" w:line="240" w:lineRule="auto"/>
        <w:contextualSpacing w:val="0"/>
        <w:rPr>
          <w:color w:val="1F497D"/>
        </w:rPr>
      </w:pPr>
    </w:p>
    <w:p w:rsidR="0019745F" w:rsidRDefault="0019745F" w:rsidP="00A83EB5">
      <w:pPr>
        <w:pStyle w:val="BodyText"/>
      </w:pPr>
      <w:r>
        <w:t>Below is the functional</w:t>
      </w:r>
      <w:r w:rsidR="00610131">
        <w:t>it</w:t>
      </w:r>
      <w:r>
        <w:t>y that will be released in MOCHA</w:t>
      </w:r>
      <w:r w:rsidR="00FE5DF3">
        <w:t xml:space="preserve"> </w:t>
      </w:r>
      <w:r>
        <w:t>2.1a and MOCHA</w:t>
      </w:r>
      <w:r w:rsidR="00FE5DF3">
        <w:t xml:space="preserve"> </w:t>
      </w:r>
      <w:r>
        <w:t>2.1b</w:t>
      </w:r>
    </w:p>
    <w:p w:rsidR="0019745F" w:rsidRPr="00D31605" w:rsidRDefault="0019745F" w:rsidP="0019745F">
      <w:pPr>
        <w:pStyle w:val="BodyText"/>
        <w:rPr>
          <w:b/>
          <w:szCs w:val="22"/>
        </w:rPr>
      </w:pPr>
      <w:r w:rsidRPr="00CB2CB2">
        <w:rPr>
          <w:szCs w:val="22"/>
        </w:rPr>
        <w:t>MOCHA</w:t>
      </w:r>
      <w:r w:rsidR="00FE5DF3">
        <w:rPr>
          <w:szCs w:val="22"/>
        </w:rPr>
        <w:t xml:space="preserve"> </w:t>
      </w:r>
      <w:r w:rsidRPr="00CB2CB2">
        <w:rPr>
          <w:szCs w:val="22"/>
        </w:rPr>
        <w:t>2.</w:t>
      </w:r>
      <w:r>
        <w:rPr>
          <w:szCs w:val="22"/>
        </w:rPr>
        <w:t>1a</w:t>
      </w:r>
      <w:r w:rsidRPr="00CB2CB2">
        <w:rPr>
          <w:szCs w:val="22"/>
        </w:rPr>
        <w:t xml:space="preserve"> will provide the following enhancements:</w:t>
      </w:r>
    </w:p>
    <w:p w:rsidR="0019745F" w:rsidRDefault="0019745F" w:rsidP="0019745F">
      <w:pPr>
        <w:pStyle w:val="BodyText2"/>
        <w:keepNext w:val="0"/>
        <w:keepLines w:val="0"/>
        <w:numPr>
          <w:ilvl w:val="0"/>
          <w:numId w:val="56"/>
        </w:numPr>
        <w:tabs>
          <w:tab w:val="left" w:pos="720"/>
          <w:tab w:val="left" w:pos="1080"/>
        </w:tabs>
        <w:autoSpaceDE w:val="0"/>
        <w:autoSpaceDN w:val="0"/>
        <w:adjustRightInd w:val="0"/>
        <w:spacing w:before="120" w:beforeAutospacing="0" w:after="120" w:afterAutospacing="0"/>
        <w:rPr>
          <w:szCs w:val="22"/>
        </w:rPr>
      </w:pPr>
      <w:r w:rsidRPr="00EC0BAD">
        <w:rPr>
          <w:szCs w:val="22"/>
        </w:rPr>
        <w:t xml:space="preserve">Add new fields to both the ADMINISTRATION SCHEDULE file (#51.1) and the MEDICATON INSTRUCTION file (#51) to define a frequency for a schedule or medication instruction used within a medication order for </w:t>
      </w:r>
      <w:r>
        <w:rPr>
          <w:szCs w:val="22"/>
        </w:rPr>
        <w:t xml:space="preserve">specific </w:t>
      </w:r>
      <w:r w:rsidRPr="00EC0BAD">
        <w:rPr>
          <w:szCs w:val="22"/>
        </w:rPr>
        <w:t xml:space="preserve">dispense drug(s) or for all drugs </w:t>
      </w:r>
      <w:r>
        <w:rPr>
          <w:szCs w:val="22"/>
        </w:rPr>
        <w:t xml:space="preserve">in order to </w:t>
      </w:r>
      <w:r w:rsidRPr="00EC0BAD">
        <w:rPr>
          <w:szCs w:val="22"/>
        </w:rPr>
        <w:t>perform a Max Daily Dose Order Check</w:t>
      </w:r>
      <w:r>
        <w:rPr>
          <w:szCs w:val="22"/>
        </w:rPr>
        <w:t>.</w:t>
      </w:r>
    </w:p>
    <w:p w:rsidR="0019745F" w:rsidRDefault="0019745F" w:rsidP="0019745F">
      <w:pPr>
        <w:pStyle w:val="BodyText2"/>
        <w:keepNext w:val="0"/>
        <w:keepLines w:val="0"/>
        <w:numPr>
          <w:ilvl w:val="0"/>
          <w:numId w:val="56"/>
        </w:numPr>
        <w:tabs>
          <w:tab w:val="left" w:pos="720"/>
          <w:tab w:val="left" w:pos="1080"/>
        </w:tabs>
        <w:autoSpaceDE w:val="0"/>
        <w:autoSpaceDN w:val="0"/>
        <w:adjustRightInd w:val="0"/>
        <w:spacing w:before="120" w:beforeAutospacing="0" w:after="120" w:afterAutospacing="0"/>
        <w:rPr>
          <w:szCs w:val="22"/>
        </w:rPr>
      </w:pPr>
      <w:r w:rsidRPr="00923775">
        <w:rPr>
          <w:szCs w:val="22"/>
        </w:rPr>
        <w:t xml:space="preserve">Add new fields to both the ADMINISTRATION SCHEDULE file (#51.1) and the MEDICATION INSTRUCTION file (#51) to </w:t>
      </w:r>
      <w:r>
        <w:rPr>
          <w:szCs w:val="22"/>
        </w:rPr>
        <w:t>be able to derive a frequency value to perform a Max Daily Dose Order Check when the name of a schedule or medication instruction has been changed</w:t>
      </w:r>
      <w:r w:rsidR="00610131">
        <w:rPr>
          <w:szCs w:val="22"/>
        </w:rPr>
        <w:t>.</w:t>
      </w:r>
    </w:p>
    <w:p w:rsidR="0019745F" w:rsidRPr="00923775" w:rsidRDefault="0019745F" w:rsidP="0019745F">
      <w:pPr>
        <w:pStyle w:val="BodyText2"/>
        <w:keepNext w:val="0"/>
        <w:keepLines w:val="0"/>
        <w:numPr>
          <w:ilvl w:val="0"/>
          <w:numId w:val="56"/>
        </w:numPr>
        <w:tabs>
          <w:tab w:val="left" w:pos="720"/>
          <w:tab w:val="left" w:pos="1080"/>
        </w:tabs>
        <w:autoSpaceDE w:val="0"/>
        <w:autoSpaceDN w:val="0"/>
        <w:adjustRightInd w:val="0"/>
        <w:spacing w:before="120" w:beforeAutospacing="0" w:after="120" w:afterAutospacing="0"/>
        <w:rPr>
          <w:szCs w:val="22"/>
        </w:rPr>
      </w:pPr>
      <w:r w:rsidRPr="00923775">
        <w:rPr>
          <w:szCs w:val="22"/>
        </w:rPr>
        <w:t xml:space="preserve">Modify </w:t>
      </w:r>
      <w:r w:rsidRPr="00923775">
        <w:rPr>
          <w:i/>
          <w:szCs w:val="22"/>
        </w:rPr>
        <w:t>Standard Schedule Edit</w:t>
      </w:r>
      <w:r w:rsidRPr="00923775">
        <w:rPr>
          <w:szCs w:val="22"/>
        </w:rPr>
        <w:t xml:space="preserve"> [PSS SCHEDULE EDIT] option to allow editing of the new </w:t>
      </w:r>
      <w:r>
        <w:rPr>
          <w:szCs w:val="22"/>
        </w:rPr>
        <w:t>frequency</w:t>
      </w:r>
      <w:r w:rsidRPr="00923775">
        <w:rPr>
          <w:szCs w:val="22"/>
        </w:rPr>
        <w:t xml:space="preserve"> fields</w:t>
      </w:r>
      <w:r w:rsidR="00610131">
        <w:rPr>
          <w:szCs w:val="22"/>
        </w:rPr>
        <w:t>.</w:t>
      </w:r>
    </w:p>
    <w:p w:rsidR="0019745F" w:rsidRDefault="0019745F" w:rsidP="0019745F">
      <w:pPr>
        <w:pStyle w:val="BodyText2"/>
        <w:keepNext w:val="0"/>
        <w:keepLines w:val="0"/>
        <w:numPr>
          <w:ilvl w:val="0"/>
          <w:numId w:val="56"/>
        </w:numPr>
        <w:tabs>
          <w:tab w:val="left" w:pos="720"/>
          <w:tab w:val="left" w:pos="1080"/>
        </w:tabs>
        <w:autoSpaceDE w:val="0"/>
        <w:autoSpaceDN w:val="0"/>
        <w:adjustRightInd w:val="0"/>
        <w:spacing w:before="120" w:beforeAutospacing="0" w:after="120" w:afterAutospacing="0"/>
        <w:rPr>
          <w:szCs w:val="22"/>
        </w:rPr>
      </w:pPr>
      <w:r w:rsidRPr="00CB2CB2">
        <w:rPr>
          <w:szCs w:val="22"/>
        </w:rPr>
        <w:t xml:space="preserve">Modify </w:t>
      </w:r>
      <w:r w:rsidRPr="00CB2CB2">
        <w:rPr>
          <w:i/>
          <w:szCs w:val="22"/>
        </w:rPr>
        <w:t>Administration Schedule File Report</w:t>
      </w:r>
      <w:r w:rsidRPr="00CB2CB2">
        <w:rPr>
          <w:szCs w:val="22"/>
        </w:rPr>
        <w:t xml:space="preserve"> [PSS SCHEDULE REPORT] option to display data entered in the </w:t>
      </w:r>
      <w:r>
        <w:rPr>
          <w:szCs w:val="22"/>
        </w:rPr>
        <w:t>frequency</w:t>
      </w:r>
      <w:r w:rsidRPr="00CB2CB2">
        <w:rPr>
          <w:szCs w:val="22"/>
        </w:rPr>
        <w:t xml:space="preserve"> fields</w:t>
      </w:r>
      <w:r w:rsidR="00610131">
        <w:rPr>
          <w:szCs w:val="22"/>
        </w:rPr>
        <w:t>.</w:t>
      </w:r>
    </w:p>
    <w:p w:rsidR="0019745F" w:rsidRPr="00923775" w:rsidRDefault="0019745F" w:rsidP="0019745F">
      <w:pPr>
        <w:pStyle w:val="BodyText2"/>
        <w:keepNext w:val="0"/>
        <w:keepLines w:val="0"/>
        <w:numPr>
          <w:ilvl w:val="0"/>
          <w:numId w:val="56"/>
        </w:numPr>
        <w:tabs>
          <w:tab w:val="left" w:pos="720"/>
          <w:tab w:val="left" w:pos="1080"/>
        </w:tabs>
        <w:autoSpaceDE w:val="0"/>
        <w:autoSpaceDN w:val="0"/>
        <w:adjustRightInd w:val="0"/>
        <w:spacing w:before="120" w:beforeAutospacing="0" w:after="120" w:afterAutospacing="0"/>
        <w:rPr>
          <w:szCs w:val="22"/>
        </w:rPr>
      </w:pPr>
      <w:r w:rsidRPr="00923775">
        <w:rPr>
          <w:szCs w:val="22"/>
        </w:rPr>
        <w:t xml:space="preserve">Modify </w:t>
      </w:r>
      <w:r w:rsidRPr="00A40CF7">
        <w:rPr>
          <w:bCs/>
          <w:i/>
        </w:rPr>
        <w:t>Medication Instruction File Add/Edit</w:t>
      </w:r>
      <w:r w:rsidRPr="00A40CF7">
        <w:rPr>
          <w:b/>
          <w:bCs/>
        </w:rPr>
        <w:t xml:space="preserve"> </w:t>
      </w:r>
      <w:r w:rsidRPr="00A40CF7">
        <w:rPr>
          <w:bCs/>
        </w:rPr>
        <w:t>[PSSJU MI]</w:t>
      </w:r>
      <w:r w:rsidRPr="00A40CF7">
        <w:rPr>
          <w:b/>
          <w:bCs/>
        </w:rPr>
        <w:t xml:space="preserve"> </w:t>
      </w:r>
      <w:r w:rsidRPr="00923775">
        <w:rPr>
          <w:szCs w:val="22"/>
        </w:rPr>
        <w:t xml:space="preserve">option to allow editing of the new </w:t>
      </w:r>
      <w:r>
        <w:rPr>
          <w:szCs w:val="22"/>
        </w:rPr>
        <w:t>frequency</w:t>
      </w:r>
      <w:r w:rsidRPr="00923775">
        <w:rPr>
          <w:szCs w:val="22"/>
        </w:rPr>
        <w:t xml:space="preserve"> fields</w:t>
      </w:r>
      <w:r w:rsidR="00610131">
        <w:rPr>
          <w:szCs w:val="22"/>
        </w:rPr>
        <w:t>.</w:t>
      </w:r>
    </w:p>
    <w:p w:rsidR="0019745F" w:rsidRPr="00873945" w:rsidRDefault="0019745F" w:rsidP="0019745F">
      <w:pPr>
        <w:pStyle w:val="BodyText2"/>
        <w:keepNext w:val="0"/>
        <w:keepLines w:val="0"/>
        <w:numPr>
          <w:ilvl w:val="0"/>
          <w:numId w:val="56"/>
        </w:numPr>
        <w:tabs>
          <w:tab w:val="left" w:pos="720"/>
          <w:tab w:val="left" w:pos="1080"/>
        </w:tabs>
        <w:autoSpaceDE w:val="0"/>
        <w:autoSpaceDN w:val="0"/>
        <w:adjustRightInd w:val="0"/>
        <w:spacing w:before="120" w:beforeAutospacing="0" w:after="120" w:afterAutospacing="0"/>
        <w:rPr>
          <w:szCs w:val="22"/>
        </w:rPr>
      </w:pPr>
      <w:r w:rsidRPr="00CB2CB2">
        <w:rPr>
          <w:szCs w:val="22"/>
        </w:rPr>
        <w:t xml:space="preserve">Modify </w:t>
      </w:r>
      <w:r w:rsidRPr="00A40CF7">
        <w:rPr>
          <w:bCs/>
          <w:i/>
        </w:rPr>
        <w:t>Medication Instruction File Report</w:t>
      </w:r>
      <w:r w:rsidRPr="00A40CF7">
        <w:rPr>
          <w:bCs/>
        </w:rPr>
        <w:t xml:space="preserve"> [PSS MED INSTRUCTION REPORT] </w:t>
      </w:r>
      <w:r w:rsidRPr="00CB2CB2">
        <w:rPr>
          <w:szCs w:val="22"/>
        </w:rPr>
        <w:t xml:space="preserve">option to display data entered in the new </w:t>
      </w:r>
      <w:r>
        <w:rPr>
          <w:szCs w:val="22"/>
        </w:rPr>
        <w:t>frequency</w:t>
      </w:r>
      <w:r w:rsidRPr="00CB2CB2">
        <w:rPr>
          <w:szCs w:val="22"/>
        </w:rPr>
        <w:t xml:space="preserve"> fields</w:t>
      </w:r>
      <w:r w:rsidR="00610131">
        <w:rPr>
          <w:szCs w:val="22"/>
        </w:rPr>
        <w:t>.</w:t>
      </w:r>
    </w:p>
    <w:p w:rsidR="0019745F" w:rsidRDefault="0019745F" w:rsidP="0019745F">
      <w:pPr>
        <w:pStyle w:val="BodyText2"/>
        <w:keepNext w:val="0"/>
        <w:keepLines w:val="0"/>
        <w:numPr>
          <w:ilvl w:val="0"/>
          <w:numId w:val="56"/>
        </w:numPr>
        <w:tabs>
          <w:tab w:val="left" w:pos="720"/>
          <w:tab w:val="left" w:pos="1080"/>
        </w:tabs>
        <w:autoSpaceDE w:val="0"/>
        <w:autoSpaceDN w:val="0"/>
        <w:adjustRightInd w:val="0"/>
        <w:spacing w:before="120" w:beforeAutospacing="0" w:after="120" w:afterAutospacing="0"/>
        <w:rPr>
          <w:szCs w:val="22"/>
        </w:rPr>
      </w:pPr>
      <w:r>
        <w:rPr>
          <w:szCs w:val="22"/>
        </w:rPr>
        <w:t>Modify</w:t>
      </w:r>
      <w:r w:rsidRPr="00CB2CB2">
        <w:rPr>
          <w:szCs w:val="22"/>
        </w:rPr>
        <w:t xml:space="preserve"> entries to the DOSE UNITS file (#51.24)</w:t>
      </w:r>
      <w:r w:rsidR="001E3BCD">
        <w:rPr>
          <w:szCs w:val="22"/>
        </w:rPr>
        <w:t>, see section 4 for details</w:t>
      </w:r>
      <w:r w:rsidR="00610131">
        <w:rPr>
          <w:szCs w:val="22"/>
        </w:rPr>
        <w:t>.</w:t>
      </w:r>
    </w:p>
    <w:p w:rsidR="0019745F" w:rsidRDefault="0019745F" w:rsidP="0019745F">
      <w:pPr>
        <w:pStyle w:val="BodyText2"/>
        <w:keepNext w:val="0"/>
        <w:keepLines w:val="0"/>
        <w:numPr>
          <w:ilvl w:val="0"/>
          <w:numId w:val="56"/>
        </w:numPr>
        <w:tabs>
          <w:tab w:val="left" w:pos="720"/>
          <w:tab w:val="left" w:pos="1080"/>
        </w:tabs>
        <w:autoSpaceDE w:val="0"/>
        <w:autoSpaceDN w:val="0"/>
        <w:adjustRightInd w:val="0"/>
        <w:spacing w:before="120" w:beforeAutospacing="0" w:after="120" w:afterAutospacing="0"/>
        <w:rPr>
          <w:szCs w:val="22"/>
        </w:rPr>
      </w:pPr>
      <w:r>
        <w:rPr>
          <w:szCs w:val="22"/>
        </w:rPr>
        <w:t>Create a new file called DOSE UNIT CONVERSION (#51.25)</w:t>
      </w:r>
      <w:r w:rsidR="001E3BCD">
        <w:rPr>
          <w:szCs w:val="22"/>
        </w:rPr>
        <w:t xml:space="preserve"> </w:t>
      </w:r>
      <w:r w:rsidR="001E3BCD" w:rsidRPr="001E3BCD">
        <w:rPr>
          <w:sz w:val="24"/>
        </w:rPr>
        <w:t>to convert one dose unit to another using a conversion factor so that a comparison can be made between two dose units when they are not equivalent.</w:t>
      </w:r>
    </w:p>
    <w:p w:rsidR="0019745F" w:rsidRDefault="0019745F" w:rsidP="0019745F">
      <w:pPr>
        <w:pStyle w:val="BodyText2"/>
        <w:keepNext w:val="0"/>
        <w:keepLines w:val="0"/>
        <w:numPr>
          <w:ilvl w:val="0"/>
          <w:numId w:val="56"/>
        </w:numPr>
        <w:tabs>
          <w:tab w:val="left" w:pos="720"/>
          <w:tab w:val="left" w:pos="1080"/>
        </w:tabs>
        <w:autoSpaceDE w:val="0"/>
        <w:autoSpaceDN w:val="0"/>
        <w:adjustRightInd w:val="0"/>
        <w:spacing w:before="120" w:beforeAutospacing="0" w:after="120" w:afterAutospacing="0"/>
        <w:rPr>
          <w:szCs w:val="22"/>
        </w:rPr>
      </w:pPr>
      <w:r>
        <w:rPr>
          <w:szCs w:val="22"/>
        </w:rPr>
        <w:t>Add new entries to the APSP INTERVENTION TYPE file (#</w:t>
      </w:r>
      <w:r w:rsidRPr="005E339B">
        <w:rPr>
          <w:szCs w:val="22"/>
        </w:rPr>
        <w:t>9009032.3</w:t>
      </w:r>
      <w:r>
        <w:rPr>
          <w:szCs w:val="22"/>
        </w:rPr>
        <w:t>)</w:t>
      </w:r>
      <w:r w:rsidR="001E3BCD" w:rsidRPr="001E3BCD">
        <w:rPr>
          <w:szCs w:val="22"/>
        </w:rPr>
        <w:t>, MAX DAILY DOSE and MAX SINGLE DOSE &amp; MAX DAILY DOSE</w:t>
      </w:r>
      <w:r w:rsidR="00610131">
        <w:rPr>
          <w:szCs w:val="22"/>
        </w:rPr>
        <w:t>.</w:t>
      </w:r>
    </w:p>
    <w:p w:rsidR="0019745F" w:rsidRDefault="0019745F" w:rsidP="0019745F">
      <w:pPr>
        <w:pStyle w:val="BodyText2"/>
        <w:keepNext w:val="0"/>
        <w:keepLines w:val="0"/>
        <w:numPr>
          <w:ilvl w:val="0"/>
          <w:numId w:val="56"/>
        </w:numPr>
        <w:tabs>
          <w:tab w:val="left" w:pos="720"/>
          <w:tab w:val="left" w:pos="1080"/>
        </w:tabs>
        <w:autoSpaceDE w:val="0"/>
        <w:autoSpaceDN w:val="0"/>
        <w:adjustRightInd w:val="0"/>
        <w:spacing w:before="120" w:beforeAutospacing="0" w:after="120" w:afterAutospacing="0"/>
        <w:rPr>
          <w:szCs w:val="22"/>
        </w:rPr>
      </w:pPr>
      <w:r>
        <w:rPr>
          <w:szCs w:val="22"/>
        </w:rPr>
        <w:lastRenderedPageBreak/>
        <w:t>Invoke CPRS Quick Order Notification when Pharmacy Orderable Item name is edited so that corresponding changes can be made to the quick order name to ensure that the Dosing Order Checks can be performed successfully.</w:t>
      </w:r>
    </w:p>
    <w:p w:rsidR="00610131" w:rsidRPr="006562B2" w:rsidRDefault="00610131" w:rsidP="006562B2">
      <w:pPr>
        <w:pStyle w:val="BodyText2"/>
        <w:keepNext w:val="0"/>
        <w:keepLines w:val="0"/>
        <w:numPr>
          <w:ilvl w:val="0"/>
          <w:numId w:val="56"/>
        </w:numPr>
        <w:tabs>
          <w:tab w:val="left" w:pos="720"/>
          <w:tab w:val="left" w:pos="1080"/>
        </w:tabs>
        <w:autoSpaceDE w:val="0"/>
        <w:autoSpaceDN w:val="0"/>
        <w:adjustRightInd w:val="0"/>
        <w:spacing w:before="120" w:beforeAutospacing="0" w:after="120" w:afterAutospacing="0"/>
        <w:rPr>
          <w:szCs w:val="22"/>
        </w:rPr>
      </w:pPr>
      <w:r w:rsidRPr="006562B2">
        <w:rPr>
          <w:szCs w:val="22"/>
        </w:rPr>
        <w:t>Enhance the free text dosage logic for dosing ranges for medication orders entered through Pharmacy and Computerized Patient Record System (CPRS).</w:t>
      </w:r>
    </w:p>
    <w:p w:rsidR="0019745F" w:rsidRPr="006562B2" w:rsidRDefault="00610131" w:rsidP="006562B2">
      <w:pPr>
        <w:pStyle w:val="BodyText2"/>
        <w:keepNext w:val="0"/>
        <w:keepLines w:val="0"/>
        <w:numPr>
          <w:ilvl w:val="0"/>
          <w:numId w:val="56"/>
        </w:numPr>
        <w:tabs>
          <w:tab w:val="left" w:pos="720"/>
          <w:tab w:val="left" w:pos="1080"/>
        </w:tabs>
        <w:autoSpaceDE w:val="0"/>
        <w:autoSpaceDN w:val="0"/>
        <w:adjustRightInd w:val="0"/>
        <w:spacing w:before="120" w:beforeAutospacing="0" w:after="120" w:afterAutospacing="0"/>
        <w:rPr>
          <w:szCs w:val="22"/>
        </w:rPr>
      </w:pPr>
      <w:r w:rsidRPr="006562B2">
        <w:rPr>
          <w:szCs w:val="22"/>
        </w:rPr>
        <w:t>Enhance the free text dosage logic for multi-ingredient product medication orders entered through CPRS.</w:t>
      </w:r>
    </w:p>
    <w:p w:rsidR="0019745F" w:rsidRPr="000E08C5" w:rsidRDefault="0019745F" w:rsidP="0019745F">
      <w:pPr>
        <w:pStyle w:val="BodyText2"/>
        <w:keepNext w:val="0"/>
        <w:keepLines w:val="0"/>
        <w:numPr>
          <w:ilvl w:val="0"/>
          <w:numId w:val="56"/>
        </w:numPr>
        <w:tabs>
          <w:tab w:val="left" w:pos="720"/>
          <w:tab w:val="left" w:pos="1080"/>
        </w:tabs>
        <w:autoSpaceDE w:val="0"/>
        <w:autoSpaceDN w:val="0"/>
        <w:adjustRightInd w:val="0"/>
        <w:spacing w:before="120" w:beforeAutospacing="0" w:after="120" w:afterAutospacing="0"/>
        <w:rPr>
          <w:szCs w:val="22"/>
        </w:rPr>
      </w:pPr>
      <w:r>
        <w:rPr>
          <w:szCs w:val="22"/>
        </w:rPr>
        <w:t>Enhance free text logic to screen out information data placed in parenthesis which is found in the dosage ordered field for an order</w:t>
      </w:r>
      <w:r w:rsidR="00610131">
        <w:rPr>
          <w:szCs w:val="22"/>
        </w:rPr>
        <w:t>.</w:t>
      </w:r>
    </w:p>
    <w:p w:rsidR="0019745F" w:rsidRDefault="0019745F" w:rsidP="0019745F"/>
    <w:p w:rsidR="0019745F" w:rsidRDefault="0019745F" w:rsidP="0019745F">
      <w:r>
        <w:t>MOCHA</w:t>
      </w:r>
      <w:r w:rsidR="00FE5DF3">
        <w:t xml:space="preserve"> </w:t>
      </w:r>
      <w:r>
        <w:t>2.1b will provide the following enhancements:</w:t>
      </w:r>
    </w:p>
    <w:p w:rsidR="0019745F" w:rsidRDefault="0019745F" w:rsidP="0019745F">
      <w:pPr>
        <w:pStyle w:val="BodyTextBullet1"/>
        <w:numPr>
          <w:ilvl w:val="0"/>
          <w:numId w:val="57"/>
        </w:numPr>
      </w:pPr>
      <w:r>
        <w:t xml:space="preserve">Implement Dose Range </w:t>
      </w:r>
      <w:proofErr w:type="gramStart"/>
      <w:r>
        <w:t>Checking</w:t>
      </w:r>
      <w:proofErr w:type="gramEnd"/>
      <w:r>
        <w:t xml:space="preserve"> with a Max Daily Dose limit for simple medication orders entered through Outpatient Pharmacy, Inpatient Medications applications and CPRS. </w:t>
      </w:r>
    </w:p>
    <w:p w:rsidR="0019745F" w:rsidRDefault="0019745F" w:rsidP="0019745F">
      <w:pPr>
        <w:pStyle w:val="BodyTextBullet1"/>
        <w:numPr>
          <w:ilvl w:val="0"/>
          <w:numId w:val="57"/>
        </w:numPr>
      </w:pPr>
      <w:r>
        <w:t>Display an error message when the Max Daily Dose Order Check cannot be performed in CPRS, Outpatient Pharmacy, and Inpatient Medications applications</w:t>
      </w:r>
      <w:r w:rsidR="006F1C5C">
        <w:t>.</w:t>
      </w:r>
    </w:p>
    <w:p w:rsidR="0019745F" w:rsidRPr="00B44266" w:rsidRDefault="0019745F" w:rsidP="0019745F">
      <w:pPr>
        <w:pStyle w:val="BodyTextBullet1"/>
        <w:numPr>
          <w:ilvl w:val="0"/>
          <w:numId w:val="57"/>
        </w:numPr>
      </w:pPr>
      <w:r w:rsidRPr="00B44266">
        <w:t>Apply Daily Dose Check exclusion for schedule to medication orders entered through Outpatient Pharmacy, Inpatient Medications, and CPRS.</w:t>
      </w:r>
    </w:p>
    <w:p w:rsidR="0019745F" w:rsidRPr="00B44266" w:rsidRDefault="0019745F" w:rsidP="0019745F">
      <w:pPr>
        <w:pStyle w:val="BodyTextBullet1"/>
        <w:numPr>
          <w:ilvl w:val="0"/>
          <w:numId w:val="57"/>
        </w:numPr>
      </w:pPr>
      <w:r w:rsidRPr="00B44266">
        <w:t xml:space="preserve">Apply </w:t>
      </w:r>
      <w:r>
        <w:t xml:space="preserve">advisory </w:t>
      </w:r>
      <w:r w:rsidRPr="00B44266">
        <w:t>note to Max Daily Dose warning and General Dosing Guidelines for medication administered through eye, ear</w:t>
      </w:r>
      <w:r>
        <w:t>,</w:t>
      </w:r>
      <w:r w:rsidRPr="00B44266">
        <w:t xml:space="preserve"> or nose.</w:t>
      </w:r>
    </w:p>
    <w:p w:rsidR="0019745F" w:rsidRDefault="0019745F" w:rsidP="0019745F">
      <w:pPr>
        <w:pStyle w:val="BodyTextBullet1"/>
        <w:numPr>
          <w:ilvl w:val="0"/>
          <w:numId w:val="57"/>
        </w:numPr>
      </w:pPr>
      <w:r>
        <w:t>Create a customized frequency message</w:t>
      </w:r>
      <w:r w:rsidR="006F1C5C">
        <w:t>.</w:t>
      </w:r>
    </w:p>
    <w:p w:rsidR="0019745F" w:rsidRDefault="0019745F" w:rsidP="0019745F">
      <w:pPr>
        <w:pStyle w:val="BodyTextBullet1"/>
        <w:numPr>
          <w:ilvl w:val="0"/>
          <w:numId w:val="57"/>
        </w:numPr>
      </w:pPr>
      <w:r>
        <w:t>Add</w:t>
      </w:r>
      <w:r w:rsidR="001E3BCD">
        <w:t xml:space="preserve"> First Databank</w:t>
      </w:r>
      <w:r>
        <w:t xml:space="preserve"> </w:t>
      </w:r>
      <w:r w:rsidR="006F1C5C">
        <w:t>(</w:t>
      </w:r>
      <w:r>
        <w:t>FDB</w:t>
      </w:r>
      <w:r w:rsidR="006F1C5C">
        <w:t>)</w:t>
      </w:r>
      <w:r>
        <w:t xml:space="preserve"> data elements from Dosing Order Check call to VistA side of interface.</w:t>
      </w:r>
    </w:p>
    <w:p w:rsidR="0019745F" w:rsidRDefault="0019745F" w:rsidP="0019745F">
      <w:pPr>
        <w:pStyle w:val="BodyTextBullet1"/>
        <w:numPr>
          <w:ilvl w:val="0"/>
          <w:numId w:val="57"/>
        </w:numPr>
        <w:tabs>
          <w:tab w:val="left" w:pos="720"/>
        </w:tabs>
      </w:pPr>
      <w:r w:rsidRPr="00CF7E4A">
        <w:t>Display one warning if Maximum Single Dose and Max Daily Dose Order Check warning texts are identical</w:t>
      </w:r>
      <w:r>
        <w:t>.</w:t>
      </w:r>
    </w:p>
    <w:p w:rsidR="0019745F" w:rsidRDefault="0019745F" w:rsidP="0019745F">
      <w:pPr>
        <w:pStyle w:val="BodyTextBullet1"/>
        <w:numPr>
          <w:ilvl w:val="0"/>
          <w:numId w:val="57"/>
        </w:numPr>
      </w:pPr>
      <w:r>
        <w:t>Exclude expired Outpatient orders from Drug Interaction Order Checks for CPRS.</w:t>
      </w:r>
    </w:p>
    <w:p w:rsidR="0019745F" w:rsidRDefault="0019745F" w:rsidP="0019745F">
      <w:pPr>
        <w:pStyle w:val="BodyTextBullet1"/>
        <w:numPr>
          <w:ilvl w:val="0"/>
          <w:numId w:val="57"/>
        </w:numPr>
      </w:pPr>
      <w:r>
        <w:t>Modifications to the ‘Available Dosage(s)’ list when a screen break occurs during order entry and to the accompanying dialog during order entry through the Outpatient Pharmacy application</w:t>
      </w:r>
      <w:r w:rsidR="006F1C5C">
        <w:t>.</w:t>
      </w:r>
    </w:p>
    <w:p w:rsidR="0019745F" w:rsidRDefault="0019745F" w:rsidP="0019745F">
      <w:pPr>
        <w:pStyle w:val="BodyTextBullet1"/>
        <w:numPr>
          <w:ilvl w:val="0"/>
          <w:numId w:val="57"/>
        </w:numPr>
      </w:pPr>
      <w:r>
        <w:t>Modification to display the most recent Serum Creatinine value and date resulted if available, even if the</w:t>
      </w:r>
      <w:r w:rsidR="001E3BCD">
        <w:t xml:space="preserve"> creatinine clearance</w:t>
      </w:r>
      <w:r>
        <w:t xml:space="preserve"> </w:t>
      </w:r>
      <w:r w:rsidR="006F1C5C">
        <w:t>(</w:t>
      </w:r>
      <w:proofErr w:type="spellStart"/>
      <w:r>
        <w:t>CrCL</w:t>
      </w:r>
      <w:proofErr w:type="spellEnd"/>
      <w:r w:rsidR="006F1C5C">
        <w:t>)</w:t>
      </w:r>
      <w:r>
        <w:t xml:space="preserve"> cannot be calculated on the pharmacy patient demographic header.</w:t>
      </w:r>
    </w:p>
    <w:p w:rsidR="0019745F" w:rsidRPr="00C63D54" w:rsidRDefault="0019745F" w:rsidP="0019745F">
      <w:pPr>
        <w:pStyle w:val="BodyTextBullet1"/>
        <w:numPr>
          <w:ilvl w:val="0"/>
          <w:numId w:val="57"/>
        </w:numPr>
      </w:pPr>
      <w:r>
        <w:t>Display</w:t>
      </w:r>
      <w:r w:rsidR="001E3BCD">
        <w:t xml:space="preserve"> body surface area</w:t>
      </w:r>
      <w:r>
        <w:t xml:space="preserve"> </w:t>
      </w:r>
      <w:r w:rsidR="006F1C5C">
        <w:t>(</w:t>
      </w:r>
      <w:r>
        <w:t>BSA</w:t>
      </w:r>
      <w:r w:rsidR="006F1C5C">
        <w:t>)</w:t>
      </w:r>
      <w:r>
        <w:t xml:space="preserve"> and </w:t>
      </w:r>
      <w:proofErr w:type="spellStart"/>
      <w:r>
        <w:t>CrCL</w:t>
      </w:r>
      <w:proofErr w:type="spellEnd"/>
      <w:r>
        <w:t xml:space="preserve"> information to the headers on all Outpatient pharmacy medication order detail screens and all Inpatient and Outpatient pharmacy patient information screen to the headers that are currently missing this information.</w:t>
      </w:r>
    </w:p>
    <w:p w:rsidR="0019745F" w:rsidRDefault="0019745F" w:rsidP="0019745F">
      <w:pPr>
        <w:pStyle w:val="BodyTextBullet1"/>
        <w:numPr>
          <w:ilvl w:val="0"/>
          <w:numId w:val="57"/>
        </w:numPr>
      </w:pPr>
      <w:r w:rsidRPr="00CF7E4A">
        <w:t>Display one warning if Maximum Single Dose and Max Daily Dose Order Check warning texts are identical</w:t>
      </w:r>
      <w:r>
        <w:t>.</w:t>
      </w:r>
    </w:p>
    <w:p w:rsidR="0019745F" w:rsidRPr="00FF2309" w:rsidRDefault="0019745F" w:rsidP="00A83EB5">
      <w:pPr>
        <w:pStyle w:val="BodyText"/>
      </w:pPr>
    </w:p>
    <w:p w:rsidR="00A83EB5" w:rsidRPr="00287FAD" w:rsidRDefault="00A83EB5" w:rsidP="00A83EB5">
      <w:pPr>
        <w:pStyle w:val="Heading2"/>
        <w:keepNext/>
        <w:keepLines/>
        <w:ind w:left="907" w:hanging="907"/>
      </w:pPr>
      <w:bookmarkStart w:id="4" w:name="_Toc205632712"/>
      <w:bookmarkStart w:id="5" w:name="_Toc233599145"/>
      <w:bookmarkStart w:id="6" w:name="_Toc286206157"/>
      <w:r>
        <w:t>Purpose</w:t>
      </w:r>
      <w:bookmarkEnd w:id="4"/>
      <w:bookmarkEnd w:id="5"/>
      <w:bookmarkEnd w:id="6"/>
    </w:p>
    <w:p w:rsidR="00A83EB5" w:rsidRPr="00D47172" w:rsidRDefault="00A83EB5" w:rsidP="00A83EB5">
      <w:pPr>
        <w:pStyle w:val="BodyText"/>
        <w:tabs>
          <w:tab w:val="left" w:pos="4680"/>
        </w:tabs>
      </w:pPr>
    </w:p>
    <w:p w:rsidR="0058187C" w:rsidRDefault="0058187C" w:rsidP="0058187C">
      <w:pPr>
        <w:pStyle w:val="BodyText"/>
      </w:pPr>
      <w:r>
        <w:t xml:space="preserve">The purpose of this Master Test Plan is to document the overall </w:t>
      </w:r>
      <w:r w:rsidR="00285899">
        <w:t xml:space="preserve">testing </w:t>
      </w:r>
      <w:r>
        <w:t xml:space="preserve">approach </w:t>
      </w:r>
      <w:r w:rsidR="00285899">
        <w:t>for the MOCHA</w:t>
      </w:r>
      <w:r w:rsidR="00FE5DF3">
        <w:t xml:space="preserve"> </w:t>
      </w:r>
      <w:r w:rsidR="00285899">
        <w:t xml:space="preserve">2.1 project and </w:t>
      </w:r>
      <w:r>
        <w:t xml:space="preserve">to validate </w:t>
      </w:r>
      <w:r w:rsidR="00285899">
        <w:t>the MOCHA</w:t>
      </w:r>
      <w:r w:rsidR="00FE5DF3">
        <w:t xml:space="preserve"> </w:t>
      </w:r>
      <w:r w:rsidR="00285899">
        <w:t xml:space="preserve">2.1 requirements </w:t>
      </w:r>
      <w:r w:rsidR="00E43DCF">
        <w:t xml:space="preserve">using the </w:t>
      </w:r>
      <w:r w:rsidR="00285899">
        <w:t xml:space="preserve">specified </w:t>
      </w:r>
      <w:r w:rsidR="00E43DCF">
        <w:t xml:space="preserve">guidance </w:t>
      </w:r>
      <w:r w:rsidR="00285899">
        <w:t xml:space="preserve">in </w:t>
      </w:r>
      <w:r w:rsidR="00C05BB9">
        <w:t>VIP</w:t>
      </w:r>
      <w:r w:rsidR="006F1C5C">
        <w:t>.</w:t>
      </w:r>
    </w:p>
    <w:p w:rsidR="0058187C" w:rsidRDefault="0058187C" w:rsidP="0058187C">
      <w:pPr>
        <w:pStyle w:val="BodyText"/>
      </w:pPr>
      <w:r w:rsidRPr="00A42124">
        <w:lastRenderedPageBreak/>
        <w:t>The Test Plan defines the</w:t>
      </w:r>
      <w:r>
        <w:t xml:space="preserve"> testing objectives, environments, roles and responsibilities, types, </w:t>
      </w:r>
      <w:r w:rsidRPr="00A42124">
        <w:t xml:space="preserve">and methodology. The scope of testing will also be defined </w:t>
      </w:r>
      <w:r>
        <w:t>by</w:t>
      </w:r>
      <w:r w:rsidRPr="00A42124">
        <w:t xml:space="preserve"> </w:t>
      </w:r>
      <w:r>
        <w:t>identifying</w:t>
      </w:r>
      <w:r w:rsidRPr="00A42124">
        <w:t xml:space="preserve"> </w:t>
      </w:r>
      <w:r>
        <w:t>the</w:t>
      </w:r>
      <w:r w:rsidRPr="00A42124">
        <w:t xml:space="preserve"> functional components, the areas of high risk</w:t>
      </w:r>
      <w:r>
        <w:t>,</w:t>
      </w:r>
      <w:r w:rsidRPr="00A42124">
        <w:t xml:space="preserve"> and validating a representative set of data. </w:t>
      </w:r>
      <w:r w:rsidRPr="00366202">
        <w:t>Testing identifies the high-level business risks of the software systems involved and develops testing based on those risks.</w:t>
      </w:r>
      <w:r w:rsidRPr="00A42124">
        <w:t xml:space="preserve"> </w:t>
      </w:r>
    </w:p>
    <w:p w:rsidR="00FB521E" w:rsidRDefault="003E28FF" w:rsidP="00EB4F25">
      <w:r>
        <w:t>M</w:t>
      </w:r>
      <w:r w:rsidR="00C3569A">
        <w:t>OCHA</w:t>
      </w:r>
      <w:r w:rsidR="00100120">
        <w:t xml:space="preserve"> </w:t>
      </w:r>
      <w:r w:rsidR="00C3569A">
        <w:t>2.1</w:t>
      </w:r>
      <w:r w:rsidR="00821103">
        <w:t xml:space="preserve"> </w:t>
      </w:r>
      <w:r>
        <w:t>implements Dose Range Checking with a Max Daily Dose limit for simple medication orders. The changes will be made for Outpatient Pharmacy</w:t>
      </w:r>
      <w:r w:rsidR="006F1C5C">
        <w:t>,</w:t>
      </w:r>
      <w:r>
        <w:t xml:space="preserve"> Inpatient Medications</w:t>
      </w:r>
      <w:r w:rsidR="00F44B26">
        <w:t>, Pharmacy Data Management</w:t>
      </w:r>
      <w:r w:rsidR="000A49AB">
        <w:t xml:space="preserve"> (PDM)</w:t>
      </w:r>
      <w:r w:rsidR="00F44B26">
        <w:t xml:space="preserve"> and C</w:t>
      </w:r>
      <w:r w:rsidR="00BD508A">
        <w:t>omputeri</w:t>
      </w:r>
      <w:r w:rsidR="00844AA1">
        <w:t>z</w:t>
      </w:r>
      <w:r w:rsidR="00BD508A">
        <w:t>ed patient record system</w:t>
      </w:r>
      <w:r w:rsidR="00476846">
        <w:t xml:space="preserve"> </w:t>
      </w:r>
      <w:r w:rsidR="000A49AB">
        <w:t>(CPRS)</w:t>
      </w:r>
      <w:r>
        <w:t xml:space="preserve"> applications.  </w:t>
      </w:r>
    </w:p>
    <w:p w:rsidR="00A83EB5" w:rsidRPr="00B31C2B" w:rsidRDefault="00A83EB5" w:rsidP="00A83EB5">
      <w:pPr>
        <w:pStyle w:val="Heading2"/>
        <w:keepNext/>
        <w:keepLines/>
        <w:ind w:left="907" w:hanging="907"/>
      </w:pPr>
      <w:bookmarkStart w:id="7" w:name="_Toc205632713"/>
      <w:bookmarkStart w:id="8" w:name="_Toc233599146"/>
      <w:bookmarkStart w:id="9" w:name="_Toc286206158"/>
      <w:r w:rsidRPr="00B31C2B">
        <w:t>Test Objectives</w:t>
      </w:r>
      <w:bookmarkEnd w:id="7"/>
      <w:bookmarkEnd w:id="8"/>
      <w:bookmarkEnd w:id="9"/>
    </w:p>
    <w:p w:rsidR="003E28FF" w:rsidRDefault="003E28FF" w:rsidP="003E28FF">
      <w:pPr>
        <w:pStyle w:val="BodyText"/>
      </w:pPr>
      <w:r>
        <w:t>This Master Test Plan supports the following objectives:</w:t>
      </w:r>
    </w:p>
    <w:p w:rsidR="003E28FF" w:rsidRDefault="003E28FF" w:rsidP="003E28FF">
      <w:pPr>
        <w:pStyle w:val="BodyText"/>
        <w:numPr>
          <w:ilvl w:val="0"/>
          <w:numId w:val="40"/>
        </w:numPr>
        <w:tabs>
          <w:tab w:val="clear" w:pos="1440"/>
          <w:tab w:val="num" w:pos="1080"/>
        </w:tabs>
        <w:ind w:left="1080"/>
      </w:pPr>
      <w:r>
        <w:t>Create a central artifact to govern the planning and control of the test effort</w:t>
      </w:r>
      <w:r w:rsidR="006F1C5C">
        <w:t>.</w:t>
      </w:r>
    </w:p>
    <w:p w:rsidR="003E28FF" w:rsidRDefault="003E28FF" w:rsidP="003E28FF">
      <w:pPr>
        <w:pStyle w:val="BodyText"/>
        <w:numPr>
          <w:ilvl w:val="0"/>
          <w:numId w:val="40"/>
        </w:numPr>
        <w:tabs>
          <w:tab w:val="clear" w:pos="1440"/>
          <w:tab w:val="num" w:pos="1080"/>
        </w:tabs>
        <w:ind w:left="1080"/>
      </w:pPr>
      <w:r>
        <w:t>To identify, create, maintain and control the test environment</w:t>
      </w:r>
      <w:r w:rsidR="006F1C5C">
        <w:t>.</w:t>
      </w:r>
    </w:p>
    <w:p w:rsidR="003E28FF" w:rsidRDefault="003E28FF" w:rsidP="003E28FF">
      <w:pPr>
        <w:pStyle w:val="BodyText"/>
        <w:numPr>
          <w:ilvl w:val="0"/>
          <w:numId w:val="40"/>
        </w:numPr>
        <w:tabs>
          <w:tab w:val="clear" w:pos="1440"/>
          <w:tab w:val="num" w:pos="1080"/>
        </w:tabs>
        <w:ind w:left="1080"/>
      </w:pPr>
      <w:r>
        <w:t>To provide test coverage for 100% of the documented requirements</w:t>
      </w:r>
      <w:r w:rsidR="006F1C5C">
        <w:t>.</w:t>
      </w:r>
    </w:p>
    <w:p w:rsidR="003E28FF" w:rsidRDefault="003E28FF" w:rsidP="003E28FF">
      <w:pPr>
        <w:pStyle w:val="BodyText"/>
        <w:numPr>
          <w:ilvl w:val="0"/>
          <w:numId w:val="40"/>
        </w:numPr>
        <w:tabs>
          <w:tab w:val="clear" w:pos="1440"/>
          <w:tab w:val="num" w:pos="1080"/>
        </w:tabs>
        <w:ind w:left="1080"/>
      </w:pPr>
      <w:r>
        <w:t>To identify defects introduced by test patches</w:t>
      </w:r>
      <w:r w:rsidR="006F1C5C">
        <w:t xml:space="preserve"> and</w:t>
      </w:r>
      <w:r>
        <w:t xml:space="preserve"> resolve them.</w:t>
      </w:r>
    </w:p>
    <w:p w:rsidR="003E28FF" w:rsidRPr="0018507A" w:rsidRDefault="003E28FF" w:rsidP="003E28FF">
      <w:pPr>
        <w:pStyle w:val="BodyText"/>
        <w:numPr>
          <w:ilvl w:val="0"/>
          <w:numId w:val="40"/>
        </w:numPr>
        <w:tabs>
          <w:tab w:val="clear" w:pos="1440"/>
          <w:tab w:val="num" w:pos="1080"/>
        </w:tabs>
        <w:ind w:left="1080"/>
      </w:pPr>
      <w:r w:rsidRPr="0018507A">
        <w:t>Identify the motivation for and ideas behind the test areas to be covered.</w:t>
      </w:r>
    </w:p>
    <w:p w:rsidR="003E28FF" w:rsidRPr="0018507A" w:rsidRDefault="003E28FF" w:rsidP="003E28FF">
      <w:pPr>
        <w:pStyle w:val="BodyText"/>
        <w:numPr>
          <w:ilvl w:val="0"/>
          <w:numId w:val="40"/>
        </w:numPr>
        <w:tabs>
          <w:tab w:val="clear" w:pos="1440"/>
          <w:tab w:val="num" w:pos="1080"/>
        </w:tabs>
        <w:ind w:left="1080"/>
      </w:pPr>
      <w:r w:rsidRPr="0018507A">
        <w:t>Outline the testing approach that will be used.</w:t>
      </w:r>
    </w:p>
    <w:p w:rsidR="003E28FF" w:rsidRPr="0018507A" w:rsidRDefault="003E28FF" w:rsidP="003E28FF">
      <w:pPr>
        <w:pStyle w:val="BodyText"/>
        <w:numPr>
          <w:ilvl w:val="0"/>
          <w:numId w:val="40"/>
        </w:numPr>
        <w:tabs>
          <w:tab w:val="clear" w:pos="1440"/>
          <w:tab w:val="num" w:pos="1080"/>
        </w:tabs>
        <w:ind w:left="1080"/>
      </w:pPr>
      <w:r w:rsidRPr="0018507A">
        <w:t>List the deliverable elements of the test project.</w:t>
      </w:r>
    </w:p>
    <w:p w:rsidR="003E28FF" w:rsidRPr="0018507A" w:rsidRDefault="003E28FF" w:rsidP="003E28FF">
      <w:pPr>
        <w:pStyle w:val="BodyText"/>
        <w:numPr>
          <w:ilvl w:val="0"/>
          <w:numId w:val="40"/>
        </w:numPr>
        <w:tabs>
          <w:tab w:val="clear" w:pos="1440"/>
          <w:tab w:val="num" w:pos="1080"/>
        </w:tabs>
        <w:ind w:left="1080"/>
      </w:pPr>
      <w:r w:rsidRPr="0018507A">
        <w:t>Identify and document the tools, techniques, standards, and methodologies to be deployed for testing.</w:t>
      </w:r>
    </w:p>
    <w:p w:rsidR="003E28FF" w:rsidRDefault="003E28FF" w:rsidP="003E28FF">
      <w:pPr>
        <w:pStyle w:val="BodyText"/>
        <w:numPr>
          <w:ilvl w:val="0"/>
          <w:numId w:val="40"/>
        </w:numPr>
        <w:tabs>
          <w:tab w:val="clear" w:pos="1440"/>
          <w:tab w:val="num" w:pos="1080"/>
        </w:tabs>
        <w:ind w:left="1080"/>
      </w:pPr>
      <w:r w:rsidRPr="0018507A">
        <w:t xml:space="preserve">Identify and document the criteria for success and benchmarks to be used. </w:t>
      </w:r>
    </w:p>
    <w:p w:rsidR="00A83EB5" w:rsidRDefault="00A83EB5" w:rsidP="00A83EB5"/>
    <w:p w:rsidR="00A83EB5" w:rsidRPr="00D94106" w:rsidRDefault="00A83EB5" w:rsidP="00A83EB5">
      <w:pPr>
        <w:pStyle w:val="Heading2"/>
        <w:keepNext/>
        <w:keepLines/>
        <w:ind w:left="907" w:hanging="907"/>
      </w:pPr>
      <w:bookmarkStart w:id="10" w:name="_Toc205632714"/>
      <w:bookmarkStart w:id="11" w:name="_Toc233599147"/>
      <w:bookmarkStart w:id="12" w:name="_Toc286206159"/>
      <w:r w:rsidRPr="00D94106">
        <w:t>Roles and Responsibilities</w:t>
      </w:r>
      <w:bookmarkEnd w:id="10"/>
      <w:bookmarkEnd w:id="11"/>
      <w:bookmarkEnd w:id="12"/>
    </w:p>
    <w:bookmarkStart w:id="13" w:name="_Toc205632715"/>
    <w:bookmarkStart w:id="14" w:name="_Toc233599148"/>
    <w:bookmarkStart w:id="15" w:name="_Toc286206160"/>
    <w:p w:rsidR="003E28FF" w:rsidRDefault="00FA0BD6" w:rsidP="003E28FF">
      <w:pPr>
        <w:pStyle w:val="BodyText"/>
      </w:pPr>
      <w:r>
        <w:fldChar w:fldCharType="begin"/>
      </w:r>
      <w:r w:rsidR="003E28FF">
        <w:instrText xml:space="preserve"> REF _Ref205266503 \h </w:instrText>
      </w:r>
      <w:r>
        <w:fldChar w:fldCharType="separate"/>
      </w:r>
      <w:r w:rsidR="003E28FF" w:rsidRPr="00160824">
        <w:t xml:space="preserve">Table </w:t>
      </w:r>
      <w:r w:rsidR="003E28FF">
        <w:rPr>
          <w:noProof/>
        </w:rPr>
        <w:t>1</w:t>
      </w:r>
      <w:r>
        <w:fldChar w:fldCharType="end"/>
      </w:r>
      <w:r w:rsidR="003E28FF">
        <w:t xml:space="preserve"> lists the key roles and their responsibilities for this </w:t>
      </w:r>
      <w:r w:rsidR="003E28FF" w:rsidRPr="00593BBA">
        <w:t xml:space="preserve">Master </w:t>
      </w:r>
      <w:r w:rsidR="003E28FF">
        <w:t>Test Plan.</w:t>
      </w:r>
    </w:p>
    <w:p w:rsidR="003E28FF" w:rsidRPr="00160824" w:rsidRDefault="003E28FF" w:rsidP="003E28FF">
      <w:pPr>
        <w:pStyle w:val="Caption"/>
      </w:pPr>
      <w:bookmarkStart w:id="16" w:name="_Ref205266503"/>
      <w:r w:rsidRPr="00160824">
        <w:t xml:space="preserve">Table </w:t>
      </w:r>
      <w:fldSimple w:instr=" SEQ Table \* ARABIC ">
        <w:r>
          <w:rPr>
            <w:noProof/>
          </w:rPr>
          <w:t>1</w:t>
        </w:r>
      </w:fldSimple>
      <w:bookmarkEnd w:id="16"/>
      <w:r w:rsidRPr="00160824">
        <w:t>: Roles and Descriptions</w:t>
      </w:r>
    </w:p>
    <w:tbl>
      <w:tblPr>
        <w:tblW w:w="0" w:type="auto"/>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0"/>
        <w:gridCol w:w="4050"/>
        <w:gridCol w:w="3510"/>
      </w:tblGrid>
      <w:tr w:rsidR="003E28FF" w:rsidRPr="00F56578" w:rsidTr="004423D9">
        <w:trPr>
          <w:tblHeader/>
        </w:trPr>
        <w:tc>
          <w:tcPr>
            <w:tcW w:w="1800" w:type="dxa"/>
            <w:shd w:val="clear" w:color="auto" w:fill="C0C0C0"/>
            <w:tcMar>
              <w:top w:w="43" w:type="dxa"/>
              <w:left w:w="43" w:type="dxa"/>
              <w:bottom w:w="43" w:type="dxa"/>
              <w:right w:w="43" w:type="dxa"/>
            </w:tcMar>
          </w:tcPr>
          <w:p w:rsidR="003E28FF" w:rsidRPr="00F56578" w:rsidRDefault="003E28FF" w:rsidP="004423D9">
            <w:pPr>
              <w:pStyle w:val="TableHeading"/>
              <w:rPr>
                <w:color w:val="000000"/>
              </w:rPr>
            </w:pPr>
            <w:r w:rsidRPr="00F56578">
              <w:rPr>
                <w:color w:val="000000"/>
              </w:rPr>
              <w:t>Role</w:t>
            </w:r>
          </w:p>
        </w:tc>
        <w:tc>
          <w:tcPr>
            <w:tcW w:w="4050" w:type="dxa"/>
            <w:shd w:val="clear" w:color="auto" w:fill="C0C0C0"/>
            <w:tcMar>
              <w:top w:w="43" w:type="dxa"/>
              <w:left w:w="43" w:type="dxa"/>
              <w:bottom w:w="43" w:type="dxa"/>
              <w:right w:w="43" w:type="dxa"/>
            </w:tcMar>
          </w:tcPr>
          <w:p w:rsidR="003E28FF" w:rsidRPr="00F56578" w:rsidRDefault="003E28FF" w:rsidP="004423D9">
            <w:pPr>
              <w:pStyle w:val="TableHeading"/>
              <w:rPr>
                <w:color w:val="000000"/>
              </w:rPr>
            </w:pPr>
            <w:r w:rsidRPr="00F56578">
              <w:rPr>
                <w:color w:val="000000"/>
              </w:rPr>
              <w:t>Description</w:t>
            </w:r>
          </w:p>
        </w:tc>
        <w:tc>
          <w:tcPr>
            <w:tcW w:w="3510" w:type="dxa"/>
            <w:shd w:val="clear" w:color="auto" w:fill="C0C0C0"/>
          </w:tcPr>
          <w:p w:rsidR="003E28FF" w:rsidRPr="00F56578" w:rsidRDefault="003E28FF" w:rsidP="004423D9">
            <w:pPr>
              <w:pStyle w:val="TableHeading"/>
              <w:rPr>
                <w:color w:val="000000"/>
              </w:rPr>
            </w:pPr>
            <w:r w:rsidRPr="00F56578">
              <w:rPr>
                <w:color w:val="000000"/>
              </w:rPr>
              <w:t>POC</w:t>
            </w:r>
          </w:p>
        </w:tc>
      </w:tr>
      <w:tr w:rsidR="003E28FF" w:rsidRPr="00F56578" w:rsidTr="004423D9">
        <w:tc>
          <w:tcPr>
            <w:tcW w:w="1800" w:type="dxa"/>
            <w:tcMar>
              <w:top w:w="43" w:type="dxa"/>
              <w:left w:w="43" w:type="dxa"/>
              <w:bottom w:w="43" w:type="dxa"/>
              <w:right w:w="43" w:type="dxa"/>
            </w:tcMar>
          </w:tcPr>
          <w:p w:rsidR="003E28FF" w:rsidRPr="00F56578" w:rsidRDefault="003E28FF" w:rsidP="004423D9">
            <w:pPr>
              <w:pStyle w:val="TableText"/>
              <w:rPr>
                <w:color w:val="000000"/>
              </w:rPr>
            </w:pPr>
            <w:r>
              <w:rPr>
                <w:color w:val="000000"/>
              </w:rPr>
              <w:t>Business Analysts</w:t>
            </w:r>
          </w:p>
        </w:tc>
        <w:tc>
          <w:tcPr>
            <w:tcW w:w="4050" w:type="dxa"/>
            <w:tcMar>
              <w:top w:w="43" w:type="dxa"/>
              <w:left w:w="43" w:type="dxa"/>
              <w:bottom w:w="43" w:type="dxa"/>
              <w:right w:w="43" w:type="dxa"/>
            </w:tcMar>
          </w:tcPr>
          <w:p w:rsidR="003E28FF" w:rsidRPr="00F56578" w:rsidRDefault="003E28FF" w:rsidP="004423D9">
            <w:pPr>
              <w:pStyle w:val="TableText"/>
              <w:rPr>
                <w:color w:val="000000"/>
              </w:rPr>
            </w:pPr>
            <w:r w:rsidRPr="00F56578">
              <w:rPr>
                <w:color w:val="000000"/>
              </w:rPr>
              <w:t>Person</w:t>
            </w:r>
            <w:r>
              <w:rPr>
                <w:color w:val="000000"/>
              </w:rPr>
              <w:t>s</w:t>
            </w:r>
            <w:r w:rsidRPr="00F56578">
              <w:rPr>
                <w:color w:val="000000"/>
              </w:rPr>
              <w:t xml:space="preserve"> who write the requirements for the defined scope of project.</w:t>
            </w:r>
          </w:p>
        </w:tc>
        <w:tc>
          <w:tcPr>
            <w:tcW w:w="3510" w:type="dxa"/>
          </w:tcPr>
          <w:p w:rsidR="003E28FF" w:rsidRPr="00F56578" w:rsidRDefault="003E28FF" w:rsidP="00AB04BA">
            <w:pPr>
              <w:pStyle w:val="TableText"/>
              <w:rPr>
                <w:color w:val="000000"/>
              </w:rPr>
            </w:pPr>
            <w:r>
              <w:rPr>
                <w:color w:val="000000"/>
              </w:rPr>
              <w:t>Lina Bertuzis</w:t>
            </w:r>
          </w:p>
        </w:tc>
      </w:tr>
      <w:tr w:rsidR="003E28FF" w:rsidRPr="00F56578" w:rsidTr="004423D9">
        <w:tc>
          <w:tcPr>
            <w:tcW w:w="1800" w:type="dxa"/>
            <w:tcMar>
              <w:top w:w="43" w:type="dxa"/>
              <w:left w:w="43" w:type="dxa"/>
              <w:bottom w:w="43" w:type="dxa"/>
              <w:right w:w="43" w:type="dxa"/>
            </w:tcMar>
          </w:tcPr>
          <w:p w:rsidR="003E28FF" w:rsidRPr="00F56578" w:rsidRDefault="003E28FF" w:rsidP="004423D9">
            <w:pPr>
              <w:pStyle w:val="TableText"/>
              <w:rPr>
                <w:color w:val="000000"/>
              </w:rPr>
            </w:pPr>
            <w:r w:rsidRPr="00F56578">
              <w:rPr>
                <w:color w:val="000000"/>
              </w:rPr>
              <w:t xml:space="preserve">Development </w:t>
            </w:r>
            <w:r>
              <w:rPr>
                <w:color w:val="000000"/>
              </w:rPr>
              <w:t>team</w:t>
            </w:r>
            <w:r w:rsidRPr="00F56578">
              <w:rPr>
                <w:color w:val="000000"/>
              </w:rPr>
              <w:t xml:space="preserve"> </w:t>
            </w:r>
          </w:p>
        </w:tc>
        <w:tc>
          <w:tcPr>
            <w:tcW w:w="4050" w:type="dxa"/>
            <w:tcMar>
              <w:top w:w="43" w:type="dxa"/>
              <w:left w:w="43" w:type="dxa"/>
              <w:bottom w:w="43" w:type="dxa"/>
              <w:right w:w="43" w:type="dxa"/>
            </w:tcMar>
          </w:tcPr>
          <w:p w:rsidR="003E28FF" w:rsidRPr="00F56578" w:rsidRDefault="003E28FF" w:rsidP="004423D9">
            <w:pPr>
              <w:pStyle w:val="TableText"/>
              <w:rPr>
                <w:color w:val="000000"/>
              </w:rPr>
            </w:pPr>
            <w:r w:rsidRPr="00F56578">
              <w:rPr>
                <w:color w:val="000000"/>
              </w:rPr>
              <w:t xml:space="preserve">Persons </w:t>
            </w:r>
            <w:r>
              <w:rPr>
                <w:color w:val="000000"/>
              </w:rPr>
              <w:t>who</w:t>
            </w:r>
            <w:r w:rsidRPr="00F56578">
              <w:rPr>
                <w:color w:val="000000"/>
              </w:rPr>
              <w:t xml:space="preserve"> build or construct the product/product component.</w:t>
            </w:r>
          </w:p>
        </w:tc>
        <w:tc>
          <w:tcPr>
            <w:tcW w:w="3510" w:type="dxa"/>
          </w:tcPr>
          <w:p w:rsidR="003E28FF" w:rsidRPr="00F56578" w:rsidRDefault="003E28FF" w:rsidP="004423D9">
            <w:pPr>
              <w:pStyle w:val="TableText"/>
              <w:rPr>
                <w:color w:val="000000"/>
              </w:rPr>
            </w:pPr>
            <w:r>
              <w:rPr>
                <w:color w:val="000000"/>
              </w:rPr>
              <w:t xml:space="preserve">Ron Ruzbacki, </w:t>
            </w:r>
            <w:r w:rsidRPr="00137A0F">
              <w:rPr>
                <w:color w:val="000000"/>
              </w:rPr>
              <w:t>Mai L</w:t>
            </w:r>
            <w:r>
              <w:rPr>
                <w:color w:val="000000"/>
              </w:rPr>
              <w:t xml:space="preserve"> Vo, Alberto Vargas</w:t>
            </w:r>
            <w:r w:rsidR="00A90CCA">
              <w:rPr>
                <w:color w:val="000000"/>
              </w:rPr>
              <w:t xml:space="preserve">, </w:t>
            </w:r>
            <w:r w:rsidR="00A55E92">
              <w:rPr>
                <w:color w:val="000000"/>
              </w:rPr>
              <w:t>Hal Whitley</w:t>
            </w:r>
            <w:r w:rsidR="008C4DAA">
              <w:rPr>
                <w:color w:val="000000"/>
              </w:rPr>
              <w:t xml:space="preserve">, Chris </w:t>
            </w:r>
            <w:proofErr w:type="spellStart"/>
            <w:r w:rsidR="008C4DAA">
              <w:rPr>
                <w:color w:val="000000"/>
              </w:rPr>
              <w:t>Flegal</w:t>
            </w:r>
            <w:proofErr w:type="spellEnd"/>
            <w:r w:rsidR="00222216">
              <w:rPr>
                <w:color w:val="000000"/>
              </w:rPr>
              <w:t xml:space="preserve">, </w:t>
            </w:r>
            <w:proofErr w:type="spellStart"/>
            <w:r w:rsidR="00222216">
              <w:rPr>
                <w:color w:val="000000"/>
              </w:rPr>
              <w:t>Asli</w:t>
            </w:r>
            <w:proofErr w:type="spellEnd"/>
            <w:r w:rsidR="00222216">
              <w:rPr>
                <w:color w:val="000000"/>
              </w:rPr>
              <w:t xml:space="preserve"> </w:t>
            </w:r>
            <w:proofErr w:type="spellStart"/>
            <w:r w:rsidR="00222216">
              <w:rPr>
                <w:color w:val="000000"/>
              </w:rPr>
              <w:t>Goncer</w:t>
            </w:r>
            <w:proofErr w:type="spellEnd"/>
          </w:p>
        </w:tc>
      </w:tr>
      <w:tr w:rsidR="003E28FF" w:rsidRPr="00F56578" w:rsidTr="004423D9">
        <w:tc>
          <w:tcPr>
            <w:tcW w:w="1800" w:type="dxa"/>
            <w:tcMar>
              <w:top w:w="43" w:type="dxa"/>
              <w:left w:w="43" w:type="dxa"/>
              <w:bottom w:w="43" w:type="dxa"/>
              <w:right w:w="43" w:type="dxa"/>
            </w:tcMar>
          </w:tcPr>
          <w:p w:rsidR="003E28FF" w:rsidRPr="00F56578" w:rsidRDefault="003E28FF" w:rsidP="004423D9">
            <w:pPr>
              <w:pStyle w:val="TableText"/>
              <w:rPr>
                <w:color w:val="000000"/>
              </w:rPr>
            </w:pPr>
            <w:r w:rsidRPr="00F56578">
              <w:rPr>
                <w:color w:val="000000"/>
              </w:rPr>
              <w:t>Development Manager</w:t>
            </w:r>
          </w:p>
        </w:tc>
        <w:tc>
          <w:tcPr>
            <w:tcW w:w="4050" w:type="dxa"/>
            <w:tcMar>
              <w:top w:w="43" w:type="dxa"/>
              <w:left w:w="43" w:type="dxa"/>
              <w:bottom w:w="43" w:type="dxa"/>
              <w:right w:w="43" w:type="dxa"/>
            </w:tcMar>
          </w:tcPr>
          <w:p w:rsidR="003E28FF" w:rsidRPr="00F56578" w:rsidRDefault="003E28FF" w:rsidP="004423D9">
            <w:pPr>
              <w:pStyle w:val="TableText"/>
              <w:rPr>
                <w:color w:val="000000"/>
              </w:rPr>
            </w:pPr>
            <w:r w:rsidRPr="00F56578">
              <w:rPr>
                <w:color w:val="000000"/>
              </w:rPr>
              <w:t>Person responsible for assisting with the creation and implementation of the Master Test Plan.</w:t>
            </w:r>
          </w:p>
        </w:tc>
        <w:tc>
          <w:tcPr>
            <w:tcW w:w="3510" w:type="dxa"/>
          </w:tcPr>
          <w:p w:rsidR="003E28FF" w:rsidRDefault="00E172CE" w:rsidP="004423D9">
            <w:pPr>
              <w:pStyle w:val="TableText"/>
              <w:rPr>
                <w:color w:val="000000"/>
              </w:rPr>
            </w:pPr>
            <w:r>
              <w:rPr>
                <w:color w:val="000000"/>
              </w:rPr>
              <w:t>Heidi Cross (</w:t>
            </w:r>
            <w:r w:rsidR="00BC3097">
              <w:rPr>
                <w:color w:val="000000"/>
              </w:rPr>
              <w:t>COR</w:t>
            </w:r>
            <w:r>
              <w:rPr>
                <w:color w:val="000000"/>
              </w:rPr>
              <w:t>)</w:t>
            </w:r>
          </w:p>
          <w:p w:rsidR="005F3DC4" w:rsidRPr="00F56578" w:rsidRDefault="005F3DC4" w:rsidP="004423D9">
            <w:pPr>
              <w:pStyle w:val="TableText"/>
              <w:rPr>
                <w:color w:val="000000"/>
              </w:rPr>
            </w:pPr>
            <w:r>
              <w:rPr>
                <w:color w:val="000000"/>
              </w:rPr>
              <w:t xml:space="preserve">Scott </w:t>
            </w:r>
            <w:proofErr w:type="spellStart"/>
            <w:r>
              <w:rPr>
                <w:color w:val="000000"/>
              </w:rPr>
              <w:t>Solden</w:t>
            </w:r>
            <w:proofErr w:type="spellEnd"/>
            <w:r w:rsidR="00BC3097">
              <w:rPr>
                <w:color w:val="000000"/>
              </w:rPr>
              <w:t xml:space="preserve"> (VA PM)</w:t>
            </w:r>
          </w:p>
        </w:tc>
      </w:tr>
      <w:tr w:rsidR="003E28FF" w:rsidRPr="00F56578" w:rsidTr="004423D9">
        <w:tc>
          <w:tcPr>
            <w:tcW w:w="1800" w:type="dxa"/>
            <w:tcMar>
              <w:top w:w="43" w:type="dxa"/>
              <w:left w:w="43" w:type="dxa"/>
              <w:bottom w:w="43" w:type="dxa"/>
              <w:right w:w="43" w:type="dxa"/>
            </w:tcMar>
          </w:tcPr>
          <w:p w:rsidR="003E28FF" w:rsidRPr="00F56578" w:rsidRDefault="00222216" w:rsidP="00222216">
            <w:pPr>
              <w:pStyle w:val="TableText"/>
              <w:rPr>
                <w:color w:val="000000"/>
              </w:rPr>
            </w:pPr>
            <w:r w:rsidRPr="00F56578">
              <w:rPr>
                <w:color w:val="000000"/>
              </w:rPr>
              <w:t>Pro</w:t>
            </w:r>
            <w:r>
              <w:rPr>
                <w:color w:val="000000"/>
              </w:rPr>
              <w:t>ject</w:t>
            </w:r>
            <w:r w:rsidRPr="00F56578">
              <w:rPr>
                <w:color w:val="000000"/>
              </w:rPr>
              <w:t xml:space="preserve"> </w:t>
            </w:r>
            <w:r w:rsidR="003E28FF" w:rsidRPr="00F56578">
              <w:rPr>
                <w:color w:val="000000"/>
              </w:rPr>
              <w:t>Manager</w:t>
            </w:r>
          </w:p>
        </w:tc>
        <w:tc>
          <w:tcPr>
            <w:tcW w:w="4050" w:type="dxa"/>
            <w:tcMar>
              <w:top w:w="43" w:type="dxa"/>
              <w:left w:w="43" w:type="dxa"/>
              <w:bottom w:w="43" w:type="dxa"/>
              <w:right w:w="43" w:type="dxa"/>
            </w:tcMar>
          </w:tcPr>
          <w:p w:rsidR="003E28FF" w:rsidRPr="00F56578" w:rsidRDefault="003E28FF" w:rsidP="004423D9">
            <w:pPr>
              <w:pStyle w:val="TableText"/>
              <w:rPr>
                <w:color w:val="000000"/>
              </w:rPr>
            </w:pPr>
            <w:r w:rsidRPr="00F56578">
              <w:rPr>
                <w:color w:val="000000"/>
              </w:rPr>
              <w:t xml:space="preserve">Person </w:t>
            </w:r>
            <w:r>
              <w:rPr>
                <w:color w:val="000000"/>
              </w:rPr>
              <w:t>who</w:t>
            </w:r>
            <w:r w:rsidRPr="00F56578">
              <w:rPr>
                <w:color w:val="000000"/>
              </w:rPr>
              <w:t xml:space="preserve"> has overall responsibility for the successful planning and execution of </w:t>
            </w:r>
            <w:r>
              <w:rPr>
                <w:color w:val="000000"/>
              </w:rPr>
              <w:t>the</w:t>
            </w:r>
            <w:r w:rsidRPr="00F56578">
              <w:rPr>
                <w:color w:val="000000"/>
              </w:rPr>
              <w:t xml:space="preserve"> project. </w:t>
            </w:r>
          </w:p>
        </w:tc>
        <w:tc>
          <w:tcPr>
            <w:tcW w:w="3510" w:type="dxa"/>
          </w:tcPr>
          <w:p w:rsidR="003E28FF" w:rsidRDefault="00C56E1F" w:rsidP="004423D9">
            <w:pPr>
              <w:pStyle w:val="TableText"/>
              <w:rPr>
                <w:color w:val="000000"/>
              </w:rPr>
            </w:pPr>
            <w:r>
              <w:rPr>
                <w:color w:val="000000"/>
              </w:rPr>
              <w:t>Heidi Cross</w:t>
            </w:r>
          </w:p>
          <w:p w:rsidR="006B2529" w:rsidRPr="00F56578" w:rsidRDefault="006B2529" w:rsidP="004423D9">
            <w:pPr>
              <w:pStyle w:val="TableText"/>
              <w:rPr>
                <w:color w:val="000000"/>
              </w:rPr>
            </w:pPr>
            <w:r>
              <w:rPr>
                <w:color w:val="000000"/>
              </w:rPr>
              <w:t xml:space="preserve">Scott </w:t>
            </w:r>
            <w:proofErr w:type="spellStart"/>
            <w:r>
              <w:rPr>
                <w:color w:val="000000"/>
              </w:rPr>
              <w:t>Solden</w:t>
            </w:r>
            <w:proofErr w:type="spellEnd"/>
          </w:p>
        </w:tc>
      </w:tr>
      <w:tr w:rsidR="003E28FF" w:rsidRPr="00F56578" w:rsidTr="004423D9">
        <w:tc>
          <w:tcPr>
            <w:tcW w:w="1800" w:type="dxa"/>
            <w:tcMar>
              <w:top w:w="43" w:type="dxa"/>
              <w:left w:w="43" w:type="dxa"/>
              <w:bottom w:w="43" w:type="dxa"/>
              <w:right w:w="43" w:type="dxa"/>
            </w:tcMar>
          </w:tcPr>
          <w:p w:rsidR="003E28FF" w:rsidRPr="00F56578" w:rsidRDefault="003E28FF" w:rsidP="004423D9">
            <w:pPr>
              <w:pStyle w:val="TableText"/>
              <w:rPr>
                <w:color w:val="000000"/>
              </w:rPr>
            </w:pPr>
            <w:r w:rsidRPr="00F56578">
              <w:rPr>
                <w:color w:val="000000"/>
              </w:rPr>
              <w:lastRenderedPageBreak/>
              <w:t>Stakeholders</w:t>
            </w:r>
          </w:p>
        </w:tc>
        <w:tc>
          <w:tcPr>
            <w:tcW w:w="4050" w:type="dxa"/>
            <w:tcMar>
              <w:top w:w="43" w:type="dxa"/>
              <w:left w:w="43" w:type="dxa"/>
              <w:bottom w:w="43" w:type="dxa"/>
              <w:right w:w="43" w:type="dxa"/>
            </w:tcMar>
          </w:tcPr>
          <w:p w:rsidR="003E28FF" w:rsidRPr="00F56578" w:rsidRDefault="003E28FF" w:rsidP="004423D9">
            <w:pPr>
              <w:pStyle w:val="TableText"/>
              <w:rPr>
                <w:color w:val="000000"/>
              </w:rPr>
            </w:pPr>
            <w:r w:rsidRPr="00F56578">
              <w:rPr>
                <w:color w:val="000000"/>
              </w:rPr>
              <w:t xml:space="preserve">Persons </w:t>
            </w:r>
            <w:r>
              <w:rPr>
                <w:color w:val="000000"/>
              </w:rPr>
              <w:t>who</w:t>
            </w:r>
            <w:r w:rsidRPr="00F56578">
              <w:rPr>
                <w:color w:val="000000"/>
              </w:rPr>
              <w:t xml:space="preserve"> hold a stake in a situation in which they may affect or be affected by the outcome.</w:t>
            </w:r>
          </w:p>
        </w:tc>
        <w:tc>
          <w:tcPr>
            <w:tcW w:w="3510" w:type="dxa"/>
          </w:tcPr>
          <w:p w:rsidR="003E28FF" w:rsidRPr="00F56578" w:rsidRDefault="003E28FF" w:rsidP="00845CD3">
            <w:pPr>
              <w:pStyle w:val="TableText"/>
              <w:rPr>
                <w:color w:val="000000"/>
              </w:rPr>
            </w:pPr>
            <w:r>
              <w:rPr>
                <w:color w:val="000000"/>
              </w:rPr>
              <w:t>Amy Colon,</w:t>
            </w:r>
            <w:r w:rsidRPr="00F56578">
              <w:rPr>
                <w:color w:val="000000"/>
              </w:rPr>
              <w:t xml:space="preserve"> (PBM group)</w:t>
            </w:r>
          </w:p>
        </w:tc>
      </w:tr>
      <w:tr w:rsidR="003E28FF" w:rsidRPr="00F56578" w:rsidTr="004423D9">
        <w:tc>
          <w:tcPr>
            <w:tcW w:w="1800" w:type="dxa"/>
            <w:tcMar>
              <w:top w:w="43" w:type="dxa"/>
              <w:left w:w="43" w:type="dxa"/>
              <w:bottom w:w="43" w:type="dxa"/>
              <w:right w:w="43" w:type="dxa"/>
            </w:tcMar>
          </w:tcPr>
          <w:p w:rsidR="003E28FF" w:rsidRPr="00F56578" w:rsidRDefault="003E28FF" w:rsidP="004423D9">
            <w:pPr>
              <w:pStyle w:val="TableText"/>
              <w:rPr>
                <w:color w:val="000000"/>
              </w:rPr>
            </w:pPr>
            <w:r w:rsidRPr="00F56578">
              <w:rPr>
                <w:color w:val="000000"/>
              </w:rPr>
              <w:t>Test Lead</w:t>
            </w:r>
          </w:p>
        </w:tc>
        <w:tc>
          <w:tcPr>
            <w:tcW w:w="4050" w:type="dxa"/>
            <w:tcMar>
              <w:top w:w="43" w:type="dxa"/>
              <w:left w:w="43" w:type="dxa"/>
              <w:bottom w:w="43" w:type="dxa"/>
              <w:right w:w="43" w:type="dxa"/>
            </w:tcMar>
          </w:tcPr>
          <w:p w:rsidR="003E28FF" w:rsidRPr="00F56578" w:rsidRDefault="003E28FF" w:rsidP="004423D9">
            <w:pPr>
              <w:pStyle w:val="TableText"/>
              <w:rPr>
                <w:color w:val="000000"/>
              </w:rPr>
            </w:pPr>
            <w:r w:rsidRPr="00F56578">
              <w:rPr>
                <w:color w:val="000000"/>
              </w:rPr>
              <w:t xml:space="preserve">An experienced Test Analyst or member of the Test </w:t>
            </w:r>
            <w:r>
              <w:rPr>
                <w:color w:val="000000"/>
              </w:rPr>
              <w:t>team</w:t>
            </w:r>
            <w:r w:rsidRPr="00F56578">
              <w:rPr>
                <w:color w:val="000000"/>
              </w:rPr>
              <w:t xml:space="preserve"> </w:t>
            </w:r>
            <w:r>
              <w:rPr>
                <w:color w:val="000000"/>
              </w:rPr>
              <w:t>who</w:t>
            </w:r>
            <w:r w:rsidRPr="00F56578">
              <w:rPr>
                <w:color w:val="000000"/>
              </w:rPr>
              <w:t xml:space="preserve"> leads and coordinates activities related to all aspects of testing based on an approved Master Test Plan and schedule.</w:t>
            </w:r>
          </w:p>
        </w:tc>
        <w:tc>
          <w:tcPr>
            <w:tcW w:w="3510" w:type="dxa"/>
          </w:tcPr>
          <w:p w:rsidR="00845CD3" w:rsidRDefault="006265FD" w:rsidP="004423D9">
            <w:pPr>
              <w:pStyle w:val="TableText"/>
              <w:rPr>
                <w:color w:val="000000"/>
              </w:rPr>
            </w:pPr>
            <w:r>
              <w:rPr>
                <w:color w:val="000000"/>
              </w:rPr>
              <w:t>Vickey Elijah</w:t>
            </w:r>
            <w:r w:rsidR="00845CD3">
              <w:rPr>
                <w:color w:val="000000"/>
              </w:rPr>
              <w:t xml:space="preserve"> (PRE </w:t>
            </w:r>
            <w:r w:rsidR="008728CF">
              <w:rPr>
                <w:color w:val="000000"/>
              </w:rPr>
              <w:t xml:space="preserve">VA </w:t>
            </w:r>
            <w:r w:rsidR="00845CD3">
              <w:rPr>
                <w:color w:val="000000"/>
              </w:rPr>
              <w:t>SQA Lead)</w:t>
            </w:r>
            <w:r w:rsidR="000377B4">
              <w:rPr>
                <w:color w:val="000000"/>
              </w:rPr>
              <w:t>, Kanika Sharma</w:t>
            </w:r>
            <w:r w:rsidR="008C4DAA">
              <w:rPr>
                <w:color w:val="000000"/>
              </w:rPr>
              <w:t xml:space="preserve"> (SQA Contract PM)</w:t>
            </w:r>
          </w:p>
          <w:p w:rsidR="00C56E1F" w:rsidRPr="00F56578" w:rsidRDefault="00C56E1F" w:rsidP="004423D9">
            <w:pPr>
              <w:pStyle w:val="TableText"/>
              <w:rPr>
                <w:color w:val="000000"/>
              </w:rPr>
            </w:pPr>
            <w:r>
              <w:rPr>
                <w:color w:val="000000"/>
              </w:rPr>
              <w:t>Holly Pearson (Test Lead)</w:t>
            </w:r>
          </w:p>
        </w:tc>
      </w:tr>
      <w:tr w:rsidR="003E28FF" w:rsidRPr="00F56578" w:rsidTr="004423D9">
        <w:tc>
          <w:tcPr>
            <w:tcW w:w="1800" w:type="dxa"/>
            <w:tcMar>
              <w:top w:w="43" w:type="dxa"/>
              <w:left w:w="43" w:type="dxa"/>
              <w:bottom w:w="43" w:type="dxa"/>
              <w:right w:w="43" w:type="dxa"/>
            </w:tcMar>
          </w:tcPr>
          <w:p w:rsidR="003E28FF" w:rsidRPr="00F56578" w:rsidRDefault="003E28FF" w:rsidP="004423D9">
            <w:pPr>
              <w:pStyle w:val="TableText"/>
              <w:rPr>
                <w:color w:val="000000"/>
              </w:rPr>
            </w:pPr>
            <w:r>
              <w:t xml:space="preserve">SQA Analyst / </w:t>
            </w:r>
            <w:r w:rsidRPr="00B61C37">
              <w:t>Test Team</w:t>
            </w:r>
          </w:p>
        </w:tc>
        <w:tc>
          <w:tcPr>
            <w:tcW w:w="4050" w:type="dxa"/>
            <w:tcMar>
              <w:top w:w="43" w:type="dxa"/>
              <w:left w:w="43" w:type="dxa"/>
              <w:bottom w:w="43" w:type="dxa"/>
              <w:right w:w="43" w:type="dxa"/>
            </w:tcMar>
          </w:tcPr>
          <w:p w:rsidR="003E28FF" w:rsidRPr="00F56578" w:rsidRDefault="003E28FF" w:rsidP="004423D9">
            <w:pPr>
              <w:pStyle w:val="TableText"/>
              <w:rPr>
                <w:color w:val="000000"/>
              </w:rPr>
            </w:pPr>
            <w:r w:rsidRPr="00F56578">
              <w:rPr>
                <w:color w:val="000000"/>
              </w:rPr>
              <w:t xml:space="preserve">Persons </w:t>
            </w:r>
            <w:r>
              <w:rPr>
                <w:color w:val="000000"/>
              </w:rPr>
              <w:t>who</w:t>
            </w:r>
            <w:r w:rsidRPr="00F56578">
              <w:rPr>
                <w:color w:val="000000"/>
              </w:rPr>
              <w:t xml:space="preserve"> execute tests and ensure the test environment will adequately support planned test activities.</w:t>
            </w:r>
          </w:p>
        </w:tc>
        <w:tc>
          <w:tcPr>
            <w:tcW w:w="3510" w:type="dxa"/>
          </w:tcPr>
          <w:p w:rsidR="003E28FF" w:rsidRPr="00F56578" w:rsidRDefault="003E28FF" w:rsidP="00C56E1F">
            <w:pPr>
              <w:pStyle w:val="TableText"/>
              <w:rPr>
                <w:color w:val="000000"/>
              </w:rPr>
            </w:pPr>
            <w:r>
              <w:t xml:space="preserve">Kanika Sharma, </w:t>
            </w:r>
            <w:r w:rsidR="00C56E1F">
              <w:t>Holly Pearson, Stephen Quinn, Mehdi Balighian, Arti Sharma</w:t>
            </w:r>
            <w:r w:rsidR="008C4DAA">
              <w:t xml:space="preserve"> </w:t>
            </w:r>
          </w:p>
        </w:tc>
      </w:tr>
      <w:tr w:rsidR="004514DE" w:rsidRPr="00F56578" w:rsidTr="004423D9">
        <w:tc>
          <w:tcPr>
            <w:tcW w:w="1800" w:type="dxa"/>
            <w:tcMar>
              <w:top w:w="43" w:type="dxa"/>
              <w:left w:w="43" w:type="dxa"/>
              <w:bottom w:w="43" w:type="dxa"/>
              <w:right w:w="43" w:type="dxa"/>
            </w:tcMar>
          </w:tcPr>
          <w:p w:rsidR="004514DE" w:rsidRDefault="004514DE" w:rsidP="004423D9">
            <w:pPr>
              <w:pStyle w:val="TableText"/>
            </w:pPr>
            <w:r>
              <w:t>SQA Automation Lead</w:t>
            </w:r>
          </w:p>
        </w:tc>
        <w:tc>
          <w:tcPr>
            <w:tcW w:w="4050" w:type="dxa"/>
            <w:tcMar>
              <w:top w:w="43" w:type="dxa"/>
              <w:left w:w="43" w:type="dxa"/>
              <w:bottom w:w="43" w:type="dxa"/>
              <w:right w:w="43" w:type="dxa"/>
            </w:tcMar>
          </w:tcPr>
          <w:p w:rsidR="004514DE" w:rsidRPr="00F56578" w:rsidRDefault="004514DE" w:rsidP="004423D9">
            <w:pPr>
              <w:pStyle w:val="TableText"/>
              <w:rPr>
                <w:color w:val="000000"/>
              </w:rPr>
            </w:pPr>
            <w:r>
              <w:rPr>
                <w:color w:val="000000"/>
              </w:rPr>
              <w:t>Person who will be responsible to automate parts of the MOCHA application</w:t>
            </w:r>
            <w:r w:rsidR="007E3DF3">
              <w:rPr>
                <w:color w:val="000000"/>
              </w:rPr>
              <w:t>.</w:t>
            </w:r>
          </w:p>
        </w:tc>
        <w:tc>
          <w:tcPr>
            <w:tcW w:w="3510" w:type="dxa"/>
          </w:tcPr>
          <w:p w:rsidR="004514DE" w:rsidRDefault="00FA6FBD" w:rsidP="004423D9">
            <w:pPr>
              <w:pStyle w:val="TableText"/>
            </w:pPr>
            <w:proofErr w:type="spellStart"/>
            <w:r>
              <w:t>Farzin</w:t>
            </w:r>
            <w:proofErr w:type="spellEnd"/>
            <w:r>
              <w:t xml:space="preserve"> </w:t>
            </w:r>
            <w:proofErr w:type="spellStart"/>
            <w:r>
              <w:t>Navidi</w:t>
            </w:r>
            <w:proofErr w:type="spellEnd"/>
          </w:p>
        </w:tc>
      </w:tr>
      <w:tr w:rsidR="00C56E1F" w:rsidRPr="00F56578" w:rsidTr="004423D9">
        <w:tc>
          <w:tcPr>
            <w:tcW w:w="1800" w:type="dxa"/>
            <w:tcMar>
              <w:top w:w="43" w:type="dxa"/>
              <w:left w:w="43" w:type="dxa"/>
              <w:bottom w:w="43" w:type="dxa"/>
              <w:right w:w="43" w:type="dxa"/>
            </w:tcMar>
          </w:tcPr>
          <w:p w:rsidR="00C56E1F" w:rsidRPr="00F56578" w:rsidRDefault="00C56E1F" w:rsidP="004423D9">
            <w:pPr>
              <w:pStyle w:val="TableText"/>
              <w:rPr>
                <w:color w:val="000000"/>
              </w:rPr>
            </w:pPr>
            <w:r>
              <w:rPr>
                <w:color w:val="000000"/>
              </w:rPr>
              <w:t>SQA Database Patching</w:t>
            </w:r>
          </w:p>
        </w:tc>
        <w:tc>
          <w:tcPr>
            <w:tcW w:w="4050" w:type="dxa"/>
            <w:tcMar>
              <w:top w:w="43" w:type="dxa"/>
              <w:left w:w="43" w:type="dxa"/>
              <w:bottom w:w="43" w:type="dxa"/>
              <w:right w:w="43" w:type="dxa"/>
            </w:tcMar>
          </w:tcPr>
          <w:p w:rsidR="00C56E1F" w:rsidRPr="00F56578" w:rsidRDefault="00C56E1F" w:rsidP="00844AA1">
            <w:pPr>
              <w:pStyle w:val="TableText"/>
              <w:rPr>
                <w:color w:val="000000"/>
              </w:rPr>
            </w:pPr>
            <w:r>
              <w:rPr>
                <w:color w:val="000000"/>
              </w:rPr>
              <w:t>Person who will be responsible to patch the SQA test account</w:t>
            </w:r>
            <w:r w:rsidR="00844AA1">
              <w:rPr>
                <w:color w:val="000000"/>
              </w:rPr>
              <w:t>s</w:t>
            </w:r>
            <w:r>
              <w:rPr>
                <w:color w:val="000000"/>
              </w:rPr>
              <w:t xml:space="preserve"> with nationally released patches.</w:t>
            </w:r>
          </w:p>
        </w:tc>
        <w:tc>
          <w:tcPr>
            <w:tcW w:w="3510" w:type="dxa"/>
          </w:tcPr>
          <w:p w:rsidR="00C56E1F" w:rsidRDefault="00C56E1F" w:rsidP="004423D9">
            <w:pPr>
              <w:pStyle w:val="TableText"/>
              <w:rPr>
                <w:color w:val="000000"/>
              </w:rPr>
            </w:pPr>
            <w:r>
              <w:rPr>
                <w:color w:val="000000"/>
              </w:rPr>
              <w:t>Mehdi Balighian, Holly Pearson, Stephen Quinn</w:t>
            </w:r>
            <w:r w:rsidR="00BC3097">
              <w:rPr>
                <w:color w:val="000000"/>
              </w:rPr>
              <w:t>, Arti Sharma, Vickey Elijah</w:t>
            </w:r>
          </w:p>
        </w:tc>
      </w:tr>
      <w:tr w:rsidR="003E28FF" w:rsidRPr="00F56578" w:rsidTr="004423D9">
        <w:tc>
          <w:tcPr>
            <w:tcW w:w="1800" w:type="dxa"/>
            <w:tcMar>
              <w:top w:w="43" w:type="dxa"/>
              <w:left w:w="43" w:type="dxa"/>
              <w:bottom w:w="43" w:type="dxa"/>
              <w:right w:w="43" w:type="dxa"/>
            </w:tcMar>
          </w:tcPr>
          <w:p w:rsidR="003E28FF" w:rsidRPr="00F56578" w:rsidRDefault="003E28FF" w:rsidP="004423D9">
            <w:pPr>
              <w:pStyle w:val="TableText"/>
              <w:rPr>
                <w:color w:val="000000"/>
              </w:rPr>
            </w:pPr>
            <w:r w:rsidRPr="00F56578">
              <w:rPr>
                <w:color w:val="000000"/>
              </w:rPr>
              <w:t>Configuration Manager</w:t>
            </w:r>
          </w:p>
        </w:tc>
        <w:tc>
          <w:tcPr>
            <w:tcW w:w="4050" w:type="dxa"/>
            <w:tcMar>
              <w:top w:w="43" w:type="dxa"/>
              <w:left w:w="43" w:type="dxa"/>
              <w:bottom w:w="43" w:type="dxa"/>
              <w:right w:w="43" w:type="dxa"/>
            </w:tcMar>
          </w:tcPr>
          <w:p w:rsidR="003E28FF" w:rsidRPr="00F56578" w:rsidRDefault="003E28FF" w:rsidP="004423D9">
            <w:pPr>
              <w:pStyle w:val="TableText"/>
              <w:rPr>
                <w:color w:val="000000"/>
              </w:rPr>
            </w:pPr>
            <w:r w:rsidRPr="00F56578">
              <w:rPr>
                <w:color w:val="000000"/>
              </w:rPr>
              <w:t xml:space="preserve">Person </w:t>
            </w:r>
            <w:r>
              <w:rPr>
                <w:color w:val="000000"/>
              </w:rPr>
              <w:t>who</w:t>
            </w:r>
            <w:r w:rsidRPr="00F56578">
              <w:rPr>
                <w:color w:val="000000"/>
              </w:rPr>
              <w:t xml:space="preserve"> establish</w:t>
            </w:r>
            <w:r>
              <w:rPr>
                <w:color w:val="000000"/>
              </w:rPr>
              <w:t>es</w:t>
            </w:r>
            <w:r w:rsidRPr="00F56578">
              <w:rPr>
                <w:color w:val="000000"/>
              </w:rPr>
              <w:t>, maintain</w:t>
            </w:r>
            <w:r>
              <w:rPr>
                <w:color w:val="000000"/>
              </w:rPr>
              <w:t>s</w:t>
            </w:r>
            <w:r w:rsidRPr="00F56578">
              <w:rPr>
                <w:color w:val="000000"/>
              </w:rPr>
              <w:t>, and control</w:t>
            </w:r>
            <w:r>
              <w:rPr>
                <w:color w:val="000000"/>
              </w:rPr>
              <w:t>s</w:t>
            </w:r>
            <w:r w:rsidRPr="00F56578">
              <w:rPr>
                <w:color w:val="000000"/>
              </w:rPr>
              <w:t xml:space="preserve"> test environments.</w:t>
            </w:r>
          </w:p>
        </w:tc>
        <w:tc>
          <w:tcPr>
            <w:tcW w:w="3510" w:type="dxa"/>
          </w:tcPr>
          <w:p w:rsidR="003E28FF" w:rsidRDefault="00BC3097" w:rsidP="004423D9">
            <w:pPr>
              <w:pStyle w:val="TableText"/>
              <w:rPr>
                <w:color w:val="000000"/>
              </w:rPr>
            </w:pPr>
            <w:r>
              <w:rPr>
                <w:color w:val="000000"/>
              </w:rPr>
              <w:t>Rene Kaur</w:t>
            </w:r>
          </w:p>
          <w:p w:rsidR="00AB04BA" w:rsidRPr="00F56578" w:rsidRDefault="00AB04BA" w:rsidP="004423D9">
            <w:pPr>
              <w:pStyle w:val="TableText"/>
              <w:rPr>
                <w:color w:val="000000"/>
              </w:rPr>
            </w:pPr>
          </w:p>
        </w:tc>
      </w:tr>
    </w:tbl>
    <w:p w:rsidR="00A83EB5" w:rsidRDefault="00A83EB5" w:rsidP="00A83EB5">
      <w:pPr>
        <w:pStyle w:val="Heading2"/>
        <w:keepNext/>
        <w:keepLines/>
        <w:ind w:left="907" w:hanging="907"/>
      </w:pPr>
      <w:r w:rsidRPr="00D94106">
        <w:t>Processes and References</w:t>
      </w:r>
      <w:bookmarkEnd w:id="13"/>
      <w:bookmarkEnd w:id="14"/>
      <w:bookmarkEnd w:id="15"/>
    </w:p>
    <w:p w:rsidR="00A83EB5" w:rsidRPr="00DA39F7" w:rsidRDefault="00A83EB5" w:rsidP="00A83EB5">
      <w:pPr>
        <w:pStyle w:val="BodyText"/>
      </w:pPr>
      <w:r w:rsidRPr="00DA39F7">
        <w:t>The processes that guide the implementation of this Master Test Plan are:</w:t>
      </w:r>
    </w:p>
    <w:p w:rsidR="00A83EB5" w:rsidRPr="00DA39F7" w:rsidRDefault="00B932CB" w:rsidP="00A83EB5">
      <w:pPr>
        <w:pStyle w:val="BodyTextBullet1"/>
        <w:numPr>
          <w:ilvl w:val="0"/>
          <w:numId w:val="14"/>
        </w:numPr>
      </w:pPr>
      <w:r>
        <w:t>Test Preparation</w:t>
      </w:r>
    </w:p>
    <w:p w:rsidR="00A83EB5" w:rsidRPr="00DA39F7" w:rsidRDefault="00B932CB" w:rsidP="00A83EB5">
      <w:pPr>
        <w:pStyle w:val="BodyTextBullet1"/>
        <w:numPr>
          <w:ilvl w:val="0"/>
          <w:numId w:val="14"/>
        </w:numPr>
      </w:pPr>
      <w:r>
        <w:t xml:space="preserve">Product Build </w:t>
      </w:r>
    </w:p>
    <w:p w:rsidR="00A83EB5" w:rsidRPr="00DA39F7" w:rsidRDefault="00C720CE" w:rsidP="00A83EB5">
      <w:pPr>
        <w:pStyle w:val="BodyTextBullet1"/>
        <w:numPr>
          <w:ilvl w:val="0"/>
          <w:numId w:val="14"/>
        </w:numPr>
      </w:pPr>
      <w:r>
        <w:t>Independent Test and Evaluation</w:t>
      </w:r>
    </w:p>
    <w:p w:rsidR="00A83EB5" w:rsidRDefault="00A83EB5" w:rsidP="00A83EB5">
      <w:pPr>
        <w:pStyle w:val="BodyText"/>
      </w:pPr>
      <w:r>
        <w:t xml:space="preserve">The references that support the implementation of this </w:t>
      </w:r>
      <w:r w:rsidRPr="00593BBA">
        <w:t xml:space="preserve">Master </w:t>
      </w:r>
      <w:r>
        <w:t>Test Plan are:</w:t>
      </w:r>
    </w:p>
    <w:bookmarkStart w:id="17" w:name="_GoBack"/>
    <w:bookmarkEnd w:id="17"/>
    <w:p w:rsidR="00DF3CA7" w:rsidRPr="00DF3CA7" w:rsidRDefault="00507AC4" w:rsidP="00A83EB5">
      <w:pPr>
        <w:pStyle w:val="BodyTextBullet1"/>
        <w:numPr>
          <w:ilvl w:val="0"/>
          <w:numId w:val="14"/>
        </w:numPr>
        <w:rPr>
          <w:rStyle w:val="Hyperlink"/>
          <w:color w:val="auto"/>
          <w:u w:val="none"/>
        </w:rPr>
      </w:pPr>
      <w:r>
        <w:fldChar w:fldCharType="begin"/>
      </w:r>
      <w:r w:rsidR="00852850">
        <w:instrText>HYPERLINK "http://DNS/process/home.aspx"</w:instrText>
      </w:r>
      <w:r>
        <w:fldChar w:fldCharType="separate"/>
      </w:r>
      <w:r w:rsidR="00852850">
        <w:rPr>
          <w:rStyle w:val="Hyperlink"/>
        </w:rPr>
        <w:t>http://DNS/process/home.aspx</w:t>
      </w:r>
      <w:r>
        <w:rPr>
          <w:rStyle w:val="Hyperlink"/>
        </w:rPr>
        <w:fldChar w:fldCharType="end"/>
      </w:r>
    </w:p>
    <w:p w:rsidR="00DF3CA7" w:rsidRPr="00DF3CA7" w:rsidRDefault="00507AC4" w:rsidP="00A83EB5">
      <w:pPr>
        <w:pStyle w:val="BodyTextBullet1"/>
        <w:numPr>
          <w:ilvl w:val="0"/>
          <w:numId w:val="14"/>
        </w:numPr>
        <w:rPr>
          <w:rStyle w:val="Hyperlink"/>
          <w:color w:val="auto"/>
          <w:u w:val="none"/>
        </w:rPr>
      </w:pPr>
      <w:hyperlink r:id="rId16" w:history="1">
        <w:r w:rsidR="00852850">
          <w:rPr>
            <w:rStyle w:val="Hyperlink"/>
          </w:rPr>
          <w:t>http://DNS/index.asp</w:t>
        </w:r>
      </w:hyperlink>
    </w:p>
    <w:p w:rsidR="001D6790" w:rsidRDefault="00507AC4" w:rsidP="00A83EB5">
      <w:pPr>
        <w:pStyle w:val="BodyTextBullet1"/>
        <w:numPr>
          <w:ilvl w:val="0"/>
          <w:numId w:val="14"/>
        </w:numPr>
      </w:pPr>
      <w:hyperlink r:id="rId17" w:history="1">
        <w:r w:rsidR="001D6790" w:rsidRPr="001D6790">
          <w:rPr>
            <w:rStyle w:val="Hyperlink"/>
          </w:rPr>
          <w:t>Privacy Impact Assessment - Privacy Service</w:t>
        </w:r>
      </w:hyperlink>
    </w:p>
    <w:p w:rsidR="00A83EB5" w:rsidRDefault="00A83EB5" w:rsidP="00A83EB5">
      <w:pPr>
        <w:pStyle w:val="BodyText"/>
      </w:pPr>
    </w:p>
    <w:p w:rsidR="00DF3CA7" w:rsidRPr="00DF3CA7" w:rsidRDefault="00A83EB5" w:rsidP="00DF3CA7">
      <w:pPr>
        <w:pStyle w:val="Heading1"/>
        <w:autoSpaceDE/>
        <w:autoSpaceDN/>
        <w:adjustRightInd/>
        <w:spacing w:before="240" w:after="240"/>
      </w:pPr>
      <w:bookmarkStart w:id="18" w:name="_Toc205632716"/>
      <w:bookmarkStart w:id="19" w:name="_Toc233599149"/>
      <w:bookmarkStart w:id="20" w:name="_Toc286206161"/>
      <w:r>
        <w:t xml:space="preserve">Items </w:t>
      </w:r>
      <w:proofErr w:type="gramStart"/>
      <w:r>
        <w:t>To</w:t>
      </w:r>
      <w:proofErr w:type="gramEnd"/>
      <w:r>
        <w:t xml:space="preserve"> Be Tested</w:t>
      </w:r>
      <w:bookmarkEnd w:id="18"/>
      <w:bookmarkEnd w:id="19"/>
      <w:bookmarkEnd w:id="20"/>
    </w:p>
    <w:p w:rsidR="009674D2" w:rsidRDefault="00DF3CA7" w:rsidP="009674D2">
      <w:pPr>
        <w:pStyle w:val="BodyText"/>
      </w:pPr>
      <w:r>
        <w:t xml:space="preserve">The requirements that will be </w:t>
      </w:r>
      <w:r w:rsidR="000206DB">
        <w:t>tested</w:t>
      </w:r>
      <w:r>
        <w:t xml:space="preserve"> for MOCHA</w:t>
      </w:r>
      <w:r w:rsidR="00100120">
        <w:t xml:space="preserve"> </w:t>
      </w:r>
      <w:r>
        <w:t xml:space="preserve">2.1 </w:t>
      </w:r>
      <w:r w:rsidR="00EE23C4">
        <w:t xml:space="preserve">are </w:t>
      </w:r>
      <w:r>
        <w:t xml:space="preserve">Dosing (including Inpatient </w:t>
      </w:r>
      <w:r w:rsidR="007E3DF3">
        <w:t>M</w:t>
      </w:r>
      <w:r>
        <w:t>edication, Outpatient Pharmacy</w:t>
      </w:r>
      <w:r w:rsidR="007E3DF3">
        <w:t>,</w:t>
      </w:r>
      <w:r>
        <w:t xml:space="preserve"> </w:t>
      </w:r>
      <w:r w:rsidR="000206DB">
        <w:t>Pharmacy Data Management</w:t>
      </w:r>
      <w:r w:rsidR="007E3DF3">
        <w:t xml:space="preserve"> and Computerized patient record system applications</w:t>
      </w:r>
      <w:r w:rsidR="000206DB">
        <w:t>)</w:t>
      </w:r>
      <w:r w:rsidR="00EE23C4">
        <w:t>, MOCHA Server 3.0, Order Check History and Event Log</w:t>
      </w:r>
      <w:r w:rsidR="000206DB">
        <w:t xml:space="preserve"> </w:t>
      </w:r>
      <w:r w:rsidR="00EE23C4">
        <w:t xml:space="preserve">and they </w:t>
      </w:r>
      <w:r>
        <w:t>can be located at the Rational Requir</w:t>
      </w:r>
      <w:r w:rsidR="007E3DF3">
        <w:t>e</w:t>
      </w:r>
      <w:r>
        <w:t>ments Manager (RM) link</w:t>
      </w:r>
      <w:r w:rsidR="00EE23C4">
        <w:t xml:space="preserve"> below.</w:t>
      </w:r>
      <w:r w:rsidR="009674D2">
        <w:t xml:space="preserve"> </w:t>
      </w:r>
    </w:p>
    <w:p w:rsidR="00916DF0" w:rsidRDefault="00916DF0" w:rsidP="00916DF0">
      <w:pPr>
        <w:pStyle w:val="BodyText"/>
      </w:pPr>
    </w:p>
    <w:p w:rsidR="00EE23C4" w:rsidRDefault="00EE23C4" w:rsidP="00916DF0">
      <w:pPr>
        <w:pStyle w:val="BodyText"/>
      </w:pPr>
    </w:p>
    <w:p w:rsidR="00404A07" w:rsidRDefault="00507AC4" w:rsidP="000206DB">
      <w:pPr>
        <w:pStyle w:val="BodyText"/>
        <w:spacing w:before="240"/>
      </w:pPr>
      <w:hyperlink r:id="rId18" w:anchor="action=com.ibm.rdm.web.pages.showProjectDashboard&amp;projectURI=https%3A%2F%2Fclm.rational.oit.va.gov%2Frm%2Fprocess%2Fproject-areas%2F_JM7DIkEeEeGP7OBhqRC-8A&amp;vvc.configuration=https%3A%2F%2Fclm.rational.oit.va.gov%2Frm%2Fcm%2Fstream%2F_5_kBYNI6EeWADNdRzgPDK" w:history="1">
        <w:r w:rsidR="00404A07" w:rsidRPr="00404A07">
          <w:rPr>
            <w:rStyle w:val="Hyperlink"/>
          </w:rPr>
          <w:t xml:space="preserve">MOCHA 2.1 Requirements </w:t>
        </w:r>
        <w:proofErr w:type="gramStart"/>
        <w:r w:rsidR="00404A07" w:rsidRPr="00404A07">
          <w:rPr>
            <w:rStyle w:val="Hyperlink"/>
          </w:rPr>
          <w:t>To</w:t>
        </w:r>
        <w:proofErr w:type="gramEnd"/>
        <w:r w:rsidR="00404A07" w:rsidRPr="00404A07">
          <w:rPr>
            <w:rStyle w:val="Hyperlink"/>
          </w:rPr>
          <w:t xml:space="preserve"> Be Tested</w:t>
        </w:r>
      </w:hyperlink>
      <w:r w:rsidR="00404A07">
        <w:t xml:space="preserve"> </w:t>
      </w:r>
    </w:p>
    <w:p w:rsidR="00B74143" w:rsidRDefault="00404A07" w:rsidP="000206DB">
      <w:pPr>
        <w:pStyle w:val="BodyText"/>
        <w:spacing w:before="240"/>
      </w:pPr>
      <w:r>
        <w:t>Th</w:t>
      </w:r>
      <w:r w:rsidR="000206DB">
        <w:t>ere are some pieces of functionality (Order Check History and Event Log) that may or may not be added as a part of the agile process. Time permitting they will be added to the product backlog and developed/tested.</w:t>
      </w:r>
      <w:r w:rsidR="00B74143">
        <w:t xml:space="preserve"> </w:t>
      </w:r>
    </w:p>
    <w:p w:rsidR="009653E1" w:rsidRPr="00D47172" w:rsidRDefault="009653E1" w:rsidP="00A83EB5">
      <w:pPr>
        <w:pStyle w:val="BodyText"/>
      </w:pPr>
    </w:p>
    <w:p w:rsidR="00A83EB5" w:rsidRPr="00101E6E" w:rsidRDefault="00A83EB5" w:rsidP="00A83EB5">
      <w:pPr>
        <w:pStyle w:val="Heading2"/>
        <w:keepNext/>
        <w:keepLines/>
        <w:ind w:left="907" w:hanging="907"/>
      </w:pPr>
      <w:bookmarkStart w:id="21" w:name="_Toc205632717"/>
      <w:bookmarkStart w:id="22" w:name="_Toc233599150"/>
      <w:bookmarkStart w:id="23" w:name="_Toc286206162"/>
      <w:r>
        <w:t>Overview of Test Inclusions</w:t>
      </w:r>
      <w:bookmarkEnd w:id="21"/>
      <w:bookmarkEnd w:id="22"/>
      <w:bookmarkEnd w:id="23"/>
    </w:p>
    <w:p w:rsidR="00A83EB5" w:rsidRPr="00D47172" w:rsidRDefault="00A83EB5" w:rsidP="00A83EB5">
      <w:pPr>
        <w:pStyle w:val="BodyText"/>
      </w:pPr>
    </w:p>
    <w:p w:rsidR="00A83EB5" w:rsidRDefault="00A83EB5" w:rsidP="00A83EB5">
      <w:pPr>
        <w:pStyle w:val="BodyText"/>
      </w:pPr>
      <w:r>
        <w:t>The following components and features and combinations of components and features</w:t>
      </w:r>
      <w:r w:rsidRPr="00841EDB">
        <w:t xml:space="preserve"> will be tested:</w:t>
      </w:r>
    </w:p>
    <w:p w:rsidR="009653E1" w:rsidRPr="00EB3593" w:rsidRDefault="009653E1" w:rsidP="009653E1">
      <w:pPr>
        <w:pStyle w:val="ListParagraph"/>
        <w:numPr>
          <w:ilvl w:val="0"/>
          <w:numId w:val="45"/>
        </w:numPr>
        <w:autoSpaceDE w:val="0"/>
        <w:autoSpaceDN w:val="0"/>
        <w:adjustRightInd w:val="0"/>
      </w:pPr>
      <w:r w:rsidRPr="007E3DF3">
        <w:t>MOCHA</w:t>
      </w:r>
      <w:r w:rsidR="00100120">
        <w:t xml:space="preserve"> </w:t>
      </w:r>
      <w:r w:rsidRPr="007E3DF3">
        <w:t>2</w:t>
      </w:r>
      <w:r w:rsidR="005B0A5E" w:rsidRPr="007E3DF3">
        <w:t>.1</w:t>
      </w:r>
      <w:r w:rsidRPr="007E3DF3">
        <w:t xml:space="preserve"> Dose Range Checking with Max Daily Dose Limit for simple medication orders</w:t>
      </w:r>
      <w:r w:rsidR="007E3DF3" w:rsidRPr="007E3DF3">
        <w:t>.</w:t>
      </w:r>
    </w:p>
    <w:p w:rsidR="00EB3593" w:rsidRPr="00EB3593" w:rsidRDefault="00EB3593" w:rsidP="00EB3593">
      <w:pPr>
        <w:pStyle w:val="ListParagraph"/>
        <w:numPr>
          <w:ilvl w:val="0"/>
          <w:numId w:val="45"/>
        </w:numPr>
        <w:autoSpaceDE w:val="0"/>
        <w:autoSpaceDN w:val="0"/>
        <w:adjustRightInd w:val="0"/>
      </w:pPr>
      <w:r w:rsidRPr="00EB3593">
        <w:t xml:space="preserve">Implement Dose Range </w:t>
      </w:r>
      <w:proofErr w:type="gramStart"/>
      <w:r w:rsidRPr="00EB3593">
        <w:t>Checking</w:t>
      </w:r>
      <w:proofErr w:type="gramEnd"/>
      <w:r w:rsidRPr="00EB3593">
        <w:t xml:space="preserve"> with a Max Daily Dose limit for simple medication orders entered through Outpatient Pharmacy, Inpatient Medications</w:t>
      </w:r>
      <w:r w:rsidR="007E3DF3">
        <w:t>, and CPRS</w:t>
      </w:r>
      <w:r w:rsidRPr="00EB3593">
        <w:t xml:space="preserve"> applications.  </w:t>
      </w:r>
    </w:p>
    <w:p w:rsidR="00EB3593" w:rsidRPr="00EB3593" w:rsidRDefault="00EB3593" w:rsidP="00EB3593">
      <w:pPr>
        <w:pStyle w:val="ListParagraph"/>
        <w:numPr>
          <w:ilvl w:val="0"/>
          <w:numId w:val="45"/>
        </w:numPr>
        <w:autoSpaceDE w:val="0"/>
        <w:autoSpaceDN w:val="0"/>
        <w:adjustRightInd w:val="0"/>
      </w:pPr>
      <w:r w:rsidRPr="00EB3593">
        <w:t>Display a generic error message when the Max Daily Dose Order Check cannot be performed in CPRS.</w:t>
      </w:r>
    </w:p>
    <w:p w:rsidR="00EB3593" w:rsidRPr="00EB3593" w:rsidRDefault="00EB3593" w:rsidP="00EB3593">
      <w:pPr>
        <w:pStyle w:val="ListParagraph"/>
        <w:numPr>
          <w:ilvl w:val="0"/>
          <w:numId w:val="45"/>
        </w:numPr>
        <w:autoSpaceDE w:val="0"/>
        <w:autoSpaceDN w:val="0"/>
        <w:adjustRightInd w:val="0"/>
      </w:pPr>
      <w:r w:rsidRPr="00EB3593">
        <w:t>Display an error message when the Max Daily Dose Order Check cannot be performed in Pharmacy with a detailed reason.</w:t>
      </w:r>
    </w:p>
    <w:p w:rsidR="00EB3593" w:rsidRPr="00EB3593" w:rsidRDefault="00EB3593" w:rsidP="00EB3593">
      <w:pPr>
        <w:pStyle w:val="ListParagraph"/>
        <w:numPr>
          <w:ilvl w:val="0"/>
          <w:numId w:val="45"/>
        </w:numPr>
        <w:autoSpaceDE w:val="0"/>
        <w:autoSpaceDN w:val="0"/>
        <w:adjustRightInd w:val="0"/>
      </w:pPr>
      <w:r w:rsidRPr="00EB3593">
        <w:t>Correct all range dose errors due to frequency failure.</w:t>
      </w:r>
    </w:p>
    <w:p w:rsidR="00EB3593" w:rsidRPr="00EB3593" w:rsidRDefault="00EB3593" w:rsidP="00EB3593">
      <w:pPr>
        <w:pStyle w:val="ListParagraph"/>
        <w:numPr>
          <w:ilvl w:val="0"/>
          <w:numId w:val="45"/>
        </w:numPr>
        <w:autoSpaceDE w:val="0"/>
        <w:autoSpaceDN w:val="0"/>
        <w:adjustRightInd w:val="0"/>
      </w:pPr>
      <w:r w:rsidRPr="00EB3593">
        <w:t>Apply Daily Dose Check exclusion for schedule to medication orders entered through Outpatient Pharmacy, Inpatient Medications and CPRS.</w:t>
      </w:r>
    </w:p>
    <w:p w:rsidR="00EB3593" w:rsidRPr="00EB3593" w:rsidRDefault="00EB3593" w:rsidP="00EB3593">
      <w:pPr>
        <w:pStyle w:val="ListParagraph"/>
        <w:numPr>
          <w:ilvl w:val="0"/>
          <w:numId w:val="45"/>
        </w:numPr>
        <w:autoSpaceDE w:val="0"/>
        <w:autoSpaceDN w:val="0"/>
        <w:adjustRightInd w:val="0"/>
      </w:pPr>
      <w:r w:rsidRPr="00EB3593">
        <w:t>Apply note to Max Daily Dose warning and General Dosing Guidelines for medication administered through eye, ear or nose.</w:t>
      </w:r>
    </w:p>
    <w:p w:rsidR="00A83EB5" w:rsidRPr="00FF2309" w:rsidRDefault="00A83EB5" w:rsidP="00A83EB5">
      <w:pPr>
        <w:pStyle w:val="BodyText"/>
      </w:pPr>
    </w:p>
    <w:p w:rsidR="00A83EB5" w:rsidRDefault="00A83EB5" w:rsidP="00A83EB5">
      <w:pPr>
        <w:pStyle w:val="Heading2"/>
        <w:keepNext/>
        <w:keepLines/>
        <w:ind w:left="907" w:hanging="907"/>
      </w:pPr>
      <w:bookmarkStart w:id="24" w:name="_Toc205632718"/>
      <w:bookmarkStart w:id="25" w:name="_Toc233599151"/>
      <w:bookmarkStart w:id="26" w:name="_Toc286206163"/>
      <w:r>
        <w:t>Overview of Test Exclusions</w:t>
      </w:r>
      <w:bookmarkEnd w:id="24"/>
      <w:bookmarkEnd w:id="25"/>
      <w:bookmarkEnd w:id="26"/>
    </w:p>
    <w:p w:rsidR="00B05DCE" w:rsidRDefault="00B05DCE" w:rsidP="004001A6">
      <w:pPr>
        <w:pStyle w:val="BodyText"/>
        <w:ind w:left="720"/>
      </w:pPr>
      <w:r>
        <w:t>While this section talks about test</w:t>
      </w:r>
      <w:r w:rsidR="000206DB">
        <w:t xml:space="preserve"> exclusion the following components and features and combinations of components and features will be indirectly tested</w:t>
      </w:r>
    </w:p>
    <w:p w:rsidR="00EB3593" w:rsidRDefault="00EB3593" w:rsidP="00EB3593">
      <w:pPr>
        <w:pStyle w:val="BodyText"/>
        <w:ind w:left="720"/>
      </w:pPr>
      <w:r>
        <w:t xml:space="preserve">These components will be tested indirectly meaning that these components are present in our test environments and as we are running tests defined for the test inclusion section we could come across an issue that will need to get corrected in the components listed below.  </w:t>
      </w:r>
    </w:p>
    <w:p w:rsidR="00EB3593" w:rsidRDefault="00EB3593" w:rsidP="00EB3593">
      <w:pPr>
        <w:pStyle w:val="BodyText2"/>
        <w:keepNext w:val="0"/>
        <w:keepLines w:val="0"/>
        <w:numPr>
          <w:ilvl w:val="0"/>
          <w:numId w:val="46"/>
        </w:numPr>
        <w:autoSpaceDE w:val="0"/>
        <w:autoSpaceDN w:val="0"/>
        <w:adjustRightInd w:val="0"/>
        <w:spacing w:before="60" w:beforeAutospacing="0" w:after="60" w:afterAutospacing="0"/>
      </w:pPr>
      <w:r>
        <w:t>COTS Drug Database - Will be tested indirectly while conducting system testing.</w:t>
      </w:r>
    </w:p>
    <w:p w:rsidR="00EB3593" w:rsidRDefault="00EB3593" w:rsidP="00EB3593">
      <w:pPr>
        <w:pStyle w:val="BodyText2"/>
        <w:keepNext w:val="0"/>
        <w:keepLines w:val="0"/>
        <w:numPr>
          <w:ilvl w:val="0"/>
          <w:numId w:val="46"/>
        </w:numPr>
        <w:autoSpaceDE w:val="0"/>
        <w:autoSpaceDN w:val="0"/>
        <w:adjustRightInd w:val="0"/>
        <w:spacing w:before="60" w:beforeAutospacing="0" w:after="60" w:afterAutospacing="0"/>
      </w:pPr>
      <w:r>
        <w:t>Web Services – Will be tested indirectly while conducting system testing.</w:t>
      </w:r>
    </w:p>
    <w:p w:rsidR="00EB3593" w:rsidRPr="005904CC" w:rsidRDefault="00EB3593" w:rsidP="00EB3593">
      <w:pPr>
        <w:pStyle w:val="BodyText2"/>
        <w:keepNext w:val="0"/>
        <w:keepLines w:val="0"/>
        <w:numPr>
          <w:ilvl w:val="0"/>
          <w:numId w:val="46"/>
        </w:numPr>
        <w:autoSpaceDE w:val="0"/>
        <w:autoSpaceDN w:val="0"/>
        <w:adjustRightInd w:val="0"/>
        <w:spacing w:before="60" w:beforeAutospacing="0" w:after="60" w:afterAutospacing="0"/>
      </w:pPr>
      <w:r>
        <w:t>XML messages – Will be tested indirectly while conducting system testing.</w:t>
      </w:r>
    </w:p>
    <w:p w:rsidR="00EB3593" w:rsidRPr="00C76CEA" w:rsidRDefault="00EB3593" w:rsidP="00EB3593">
      <w:pPr>
        <w:pStyle w:val="BodyText"/>
      </w:pPr>
    </w:p>
    <w:p w:rsidR="00A83EB5" w:rsidRDefault="00A83EB5" w:rsidP="00A83EB5">
      <w:pPr>
        <w:pStyle w:val="BodyText"/>
      </w:pPr>
    </w:p>
    <w:p w:rsidR="00A83EB5" w:rsidRPr="0087049F" w:rsidRDefault="00A83EB5" w:rsidP="00A83EB5">
      <w:pPr>
        <w:pStyle w:val="Heading1"/>
        <w:autoSpaceDE/>
        <w:autoSpaceDN/>
        <w:adjustRightInd/>
        <w:spacing w:before="240" w:after="240"/>
      </w:pPr>
      <w:bookmarkStart w:id="27" w:name="_Toc205632719"/>
      <w:bookmarkStart w:id="28" w:name="_Toc233599152"/>
      <w:bookmarkStart w:id="29" w:name="_Toc286206164"/>
      <w:r w:rsidRPr="0087049F">
        <w:lastRenderedPageBreak/>
        <w:t>Test Approach</w:t>
      </w:r>
      <w:bookmarkEnd w:id="27"/>
      <w:bookmarkEnd w:id="28"/>
      <w:bookmarkEnd w:id="29"/>
    </w:p>
    <w:p w:rsidR="00EB3593" w:rsidRDefault="00EB3593" w:rsidP="00EB3593">
      <w:pPr>
        <w:pStyle w:val="BodyText"/>
      </w:pPr>
      <w:bookmarkStart w:id="30" w:name="_Toc233599153"/>
      <w:bookmarkStart w:id="31" w:name="_Toc286206165"/>
      <w:r>
        <w:t xml:space="preserve">The Test Approach section includes the tests that will be implemented for an increment; refer to the </w:t>
      </w:r>
      <w:r w:rsidRPr="00022A47">
        <w:t xml:space="preserve">detailed test </w:t>
      </w:r>
      <w:r>
        <w:t>scripts</w:t>
      </w:r>
      <w:r w:rsidR="002E265C">
        <w:t>/test cases in Rational Team Concert</w:t>
      </w:r>
      <w:r>
        <w:t xml:space="preserve"> </w:t>
      </w:r>
      <w:r w:rsidR="001965E1">
        <w:t xml:space="preserve">(RTC) </w:t>
      </w:r>
      <w:r>
        <w:t>as needed.</w:t>
      </w:r>
    </w:p>
    <w:p w:rsidR="00F07137" w:rsidRDefault="00F07137" w:rsidP="00EB3593">
      <w:pPr>
        <w:pStyle w:val="BodyText"/>
      </w:pPr>
      <w:r>
        <w:t>MOCHA</w:t>
      </w:r>
      <w:r w:rsidR="00100120">
        <w:t xml:space="preserve"> </w:t>
      </w:r>
      <w:r>
        <w:t>2.1 IP test cases can be found at the link below.</w:t>
      </w:r>
      <w:r w:rsidR="009674D2">
        <w:t xml:space="preserve"> (The links will need to be copy and pasted in a browser)</w:t>
      </w:r>
    </w:p>
    <w:p w:rsidR="00F07137" w:rsidRDefault="00507AC4" w:rsidP="00EB3593">
      <w:pPr>
        <w:pStyle w:val="BodyText"/>
      </w:pPr>
      <w:hyperlink r:id="rId19" w:anchor="action=com.ibm.rqm.planning.home.actionDispatcher&amp;subAction=viewTestPlan&amp;id=2106" w:history="1">
        <w:r w:rsidR="00021702">
          <w:rPr>
            <w:rStyle w:val="Hyperlink"/>
          </w:rPr>
          <w:t>https://DNS/qm/web/console/PHARM%20%28QM%29#action=com.ibm.rqm.planning.home.actionDispatcher&amp;subAction=viewTestPlan&amp;id=2106</w:t>
        </w:r>
      </w:hyperlink>
    </w:p>
    <w:p w:rsidR="00F07137" w:rsidRDefault="00F07137" w:rsidP="00EB3593">
      <w:pPr>
        <w:pStyle w:val="BodyText"/>
      </w:pPr>
      <w:r>
        <w:t>MOCHA</w:t>
      </w:r>
      <w:r w:rsidR="00100120">
        <w:t xml:space="preserve"> </w:t>
      </w:r>
      <w:r>
        <w:t>2.1 OP test cases can be found at the link below.</w:t>
      </w:r>
    </w:p>
    <w:p w:rsidR="00F07137" w:rsidRDefault="00F07137" w:rsidP="00EB3593">
      <w:pPr>
        <w:pStyle w:val="BodyText"/>
      </w:pPr>
      <w:r w:rsidRPr="00F07137">
        <w:t>https://</w:t>
      </w:r>
      <w:r w:rsidR="00DC29CA">
        <w:t>URL&gt;DNS</w:t>
      </w:r>
      <w:r w:rsidRPr="00F07137">
        <w:t>/qm/web/console/PHARM%20%28QM%29#action=com.ibm.rqm.planning.home.actionDispatcher&amp;subAction=viewTestPlan&amp;id=2107</w:t>
      </w:r>
    </w:p>
    <w:p w:rsidR="00F07137" w:rsidRDefault="00F07137" w:rsidP="00EB3593">
      <w:pPr>
        <w:pStyle w:val="BodyText"/>
      </w:pPr>
      <w:r>
        <w:t>MOCHA</w:t>
      </w:r>
      <w:r w:rsidR="00100120">
        <w:t xml:space="preserve"> </w:t>
      </w:r>
      <w:r>
        <w:t>2.1 PDM test cases can be found at the link below.</w:t>
      </w:r>
    </w:p>
    <w:p w:rsidR="00F07137" w:rsidRDefault="00507AC4" w:rsidP="00EB3593">
      <w:pPr>
        <w:pStyle w:val="BodyText"/>
      </w:pPr>
      <w:hyperlink r:id="rId20" w:anchor="action=com.ibm.rqm.planning.home.actionDispatcher&amp;subAction=viewTestPlan&amp;id=2108" w:history="1">
        <w:r w:rsidR="00021702">
          <w:rPr>
            <w:rStyle w:val="Hyperlink"/>
          </w:rPr>
          <w:t>https://DNS/qm/web/console/PHARM%20%28QM%29#action=com.ibm.rqm.planning.home.actionDispatcher&amp;subAction=viewTestPlan&amp;id=2108</w:t>
        </w:r>
      </w:hyperlink>
    </w:p>
    <w:p w:rsidR="00F07137" w:rsidRDefault="00F07137" w:rsidP="00EB3593">
      <w:pPr>
        <w:pStyle w:val="BodyText"/>
      </w:pPr>
    </w:p>
    <w:p w:rsidR="00EB3593" w:rsidRDefault="00EB3593" w:rsidP="00EB3593">
      <w:pPr>
        <w:pStyle w:val="BodyText"/>
      </w:pPr>
      <w:r>
        <w:t xml:space="preserve">Once the developers send the build to </w:t>
      </w:r>
      <w:r w:rsidR="00D27A0A">
        <w:t>software quality assurance (</w:t>
      </w:r>
      <w:r>
        <w:t>SQA</w:t>
      </w:r>
      <w:r w:rsidR="00D27A0A">
        <w:t>)</w:t>
      </w:r>
      <w:r>
        <w:t xml:space="preserve"> for testing it will be installed in the required test environments</w:t>
      </w:r>
      <w:r w:rsidR="00592541">
        <w:t>, pointed to a specific MOCHA Server instance</w:t>
      </w:r>
      <w:r>
        <w:t xml:space="preserve"> and tested following the test scripts/test cases. The results will be recorded and stored in share point. If any Bugs/Defect</w:t>
      </w:r>
      <w:r w:rsidR="008A242E">
        <w:t>s</w:t>
      </w:r>
      <w:r>
        <w:t xml:space="preserve"> are found they will be reported to the developers </w:t>
      </w:r>
      <w:r w:rsidR="008934CA">
        <w:t>by creating</w:t>
      </w:r>
      <w:r>
        <w:t xml:space="preserve"> </w:t>
      </w:r>
      <w:r w:rsidR="00592541">
        <w:t xml:space="preserve">defects </w:t>
      </w:r>
      <w:r w:rsidR="008934CA">
        <w:t xml:space="preserve">in </w:t>
      </w:r>
      <w:r w:rsidR="002E265C">
        <w:t>Rational Change</w:t>
      </w:r>
      <w:r w:rsidR="00592541">
        <w:t xml:space="preserve"> and Configuration</w:t>
      </w:r>
      <w:r w:rsidR="002E265C">
        <w:t xml:space="preserve"> Management</w:t>
      </w:r>
      <w:r w:rsidR="008934CA">
        <w:t>.</w:t>
      </w:r>
    </w:p>
    <w:p w:rsidR="00A178CF" w:rsidRPr="00A178CF" w:rsidRDefault="00A178CF" w:rsidP="00EB3593">
      <w:pPr>
        <w:pStyle w:val="BodyText"/>
        <w:rPr>
          <w:b/>
        </w:rPr>
      </w:pPr>
      <w:r w:rsidRPr="00A178CF">
        <w:rPr>
          <w:b/>
        </w:rPr>
        <w:t>Automation Test Plan</w:t>
      </w:r>
    </w:p>
    <w:p w:rsidR="00A178CF" w:rsidRDefault="00A178CF" w:rsidP="00A178CF">
      <w:pPr>
        <w:pStyle w:val="SMSParaTx"/>
      </w:pPr>
      <w:r>
        <w:t>The SQA Team recognizes that successful creation, maintenance</w:t>
      </w:r>
      <w:r w:rsidR="00D27A0A">
        <w:t>,</w:t>
      </w:r>
      <w:r>
        <w:t xml:space="preserve"> and execution of automated test scripts are </w:t>
      </w:r>
      <w:r w:rsidR="00D27A0A">
        <w:t xml:space="preserve">the </w:t>
      </w:r>
      <w:r>
        <w:t>result of a flow of interdependent stages within the automation process.  These stages are comprised of analysis; breaking down of scripts into distinct executable steps and identification of data that produce expected results. SQA analysts have been working closely with the VA business analysts to break down each of the existing test scripts into step by step executable line items.  Expected input values are identified that would trigger a specific system behavior and produce expected results.  For automated test scripts to be robust and portable to different SQA accounts and environments, SQA</w:t>
      </w:r>
      <w:r w:rsidR="00FB0765">
        <w:t xml:space="preserve"> </w:t>
      </w:r>
      <w:r>
        <w:t>has gone through the time consuming process of identifying exact data input values for each expected prompt and storing this data into input files that are accessed by the test scripts during test execution.  This process makes the test scripts data-driven and account independent.  As a result, test scripts can be run in multiple accounts while only requiring account specific information to be stored in corresponding data files for each account.  This approach saves time and effort by preventing customization and maintenance of test scripts for multiple SQA accounts.  The following data driven files are used during the execution of automated test scripts:</w:t>
      </w:r>
    </w:p>
    <w:p w:rsidR="00A178CF" w:rsidRDefault="00A178CF" w:rsidP="00A178CF">
      <w:pPr>
        <w:pStyle w:val="SMSParaTx"/>
      </w:pPr>
      <w:r>
        <w:rPr>
          <w:b/>
          <w:i/>
        </w:rPr>
        <w:t xml:space="preserve">Automated Test Cases/Scripts: </w:t>
      </w:r>
      <w:r>
        <w:t xml:space="preserve">This entails </w:t>
      </w:r>
      <w:r>
        <w:rPr>
          <w:i/>
        </w:rPr>
        <w:t>Automation Test Plan</w:t>
      </w:r>
      <w:r>
        <w:t xml:space="preserve">, </w:t>
      </w:r>
      <w:r>
        <w:rPr>
          <w:i/>
        </w:rPr>
        <w:t>Automation Test Strategy</w:t>
      </w:r>
      <w:r>
        <w:t xml:space="preserve"> and </w:t>
      </w:r>
      <w:r>
        <w:rPr>
          <w:i/>
        </w:rPr>
        <w:t>Automation Test Suite Details</w:t>
      </w:r>
      <w:r>
        <w:t xml:space="preserve"> related to each script.  File contains script specific information such as the script name, script type (smoke test, regression, etc.), requirements cross reference, </w:t>
      </w:r>
      <w:r w:rsidR="00FB0765">
        <w:t xml:space="preserve">and </w:t>
      </w:r>
      <w:r>
        <w:t xml:space="preserve">script completion status along with detailed description of the test script.  A flag can be turned on or off for each script depending on whether or not the script needs to be run for a particular test or account.  </w:t>
      </w:r>
    </w:p>
    <w:p w:rsidR="00A178CF" w:rsidRDefault="00A178CF" w:rsidP="00A178CF">
      <w:pPr>
        <w:pStyle w:val="SMSParaTx"/>
      </w:pPr>
      <w:r>
        <w:rPr>
          <w:b/>
          <w:i/>
        </w:rPr>
        <w:lastRenderedPageBreak/>
        <w:t xml:space="preserve">Automated Test Data: </w:t>
      </w:r>
      <w:r>
        <w:t>Contains test script and account specific data to allow each script to be run in multiple accounts.  Not all VistA accounts include identical drug, patient or clinical information.  By specifying account specific information in this file, scripts have the flexibility of running in different accounts depending on where the patch is installed.</w:t>
      </w:r>
    </w:p>
    <w:p w:rsidR="00A178CF" w:rsidRDefault="00A178CF" w:rsidP="00A178CF">
      <w:pPr>
        <w:pStyle w:val="SMSParaTx"/>
      </w:pPr>
      <w:r>
        <w:rPr>
          <w:b/>
          <w:i/>
        </w:rPr>
        <w:t xml:space="preserve">Automated Test Environment Configuration Details: </w:t>
      </w:r>
      <w:r>
        <w:t xml:space="preserve">This includes </w:t>
      </w:r>
      <w:r>
        <w:rPr>
          <w:i/>
        </w:rPr>
        <w:t>Automation Test Interface Specifications</w:t>
      </w:r>
      <w:r>
        <w:t xml:space="preserve"> and </w:t>
      </w:r>
      <w:r>
        <w:rPr>
          <w:i/>
        </w:rPr>
        <w:t>Automation Test Log</w:t>
      </w:r>
      <w:r>
        <w:t>.  It contains account, environment and interface specific data.  This includes account name, IP Address and user login information needed for logging into account.  Other information can be stored in this file as needed such as the wait time required between each VistA prompt as some accounts may have slower response time than others due to their configuration or amount of data in the account causing prolonged query time.</w:t>
      </w:r>
    </w:p>
    <w:p w:rsidR="00A178CF" w:rsidRDefault="00A178CF" w:rsidP="00A178CF">
      <w:pPr>
        <w:pStyle w:val="SMSParaTx"/>
      </w:pPr>
      <w:r>
        <w:t xml:space="preserve">Following discussions with VA PRE management, </w:t>
      </w:r>
      <w:proofErr w:type="spellStart"/>
      <w:r>
        <w:t>TeamSMS</w:t>
      </w:r>
      <w:proofErr w:type="spellEnd"/>
      <w:r>
        <w:t xml:space="preserve"> has initiated creation of a baseline of automated test scripts for the existing MOCHA</w:t>
      </w:r>
      <w:r w:rsidR="00100120">
        <w:t xml:space="preserve"> </w:t>
      </w:r>
      <w:r>
        <w:t>2.1 functionality.  Even though time consuming; this effort is necessary for establishment of a baseline that can be used to validate expected MOCHA</w:t>
      </w:r>
      <w:r w:rsidR="00100120">
        <w:t xml:space="preserve"> </w:t>
      </w:r>
      <w:r>
        <w:t xml:space="preserve">2.1 functionality against future enhancements.  Once the baseline </w:t>
      </w:r>
      <w:r w:rsidR="00D27A0A">
        <w:t xml:space="preserve">is </w:t>
      </w:r>
      <w:r>
        <w:t xml:space="preserve">established, then future automation efforts will be incorporated as part of maintenance of existing application and in conjunction with new functional requirements and development efforts.  The new automated scripts will in turn become the new baseline for any future requirements and validation of new functionalities.  </w:t>
      </w:r>
      <w:r w:rsidR="00FB0765">
        <w:t>T</w:t>
      </w:r>
      <w:r>
        <w:t>here are 66 existing MOCHA</w:t>
      </w:r>
      <w:r w:rsidR="00100120">
        <w:t xml:space="preserve"> </w:t>
      </w:r>
      <w:r>
        <w:t xml:space="preserve">2.1 Regression Test Cases that have been identified as candidates for automation.  Out of the 66 Regression Test Cases, 17 Test Cases have been fully automated.  In addition to the Regression Test Cases, 50 Smoke Test Cases have also been fully automated for a total of 67 fully automated test scripts. </w:t>
      </w:r>
    </w:p>
    <w:p w:rsidR="00A178CF" w:rsidRPr="002901F2" w:rsidRDefault="00A178CF" w:rsidP="00EB3593">
      <w:pPr>
        <w:pStyle w:val="BodyText"/>
      </w:pPr>
    </w:p>
    <w:p w:rsidR="005B4635" w:rsidRPr="0087049F" w:rsidRDefault="005B4635" w:rsidP="00C950D0">
      <w:pPr>
        <w:pStyle w:val="Heading2"/>
      </w:pPr>
      <w:r w:rsidRPr="0087049F">
        <w:t>Product Component Test</w:t>
      </w:r>
      <w:bookmarkEnd w:id="30"/>
      <w:bookmarkEnd w:id="31"/>
    </w:p>
    <w:p w:rsidR="008934CA" w:rsidRDefault="008934CA" w:rsidP="008934CA">
      <w:pPr>
        <w:pStyle w:val="BodyText"/>
      </w:pPr>
      <w:bookmarkStart w:id="32" w:name="_Toc233599154"/>
      <w:bookmarkStart w:id="33" w:name="_Toc286206166"/>
      <w:r>
        <w:t>The PRE MOCHA development team will develop and execute unit tests.</w:t>
      </w:r>
    </w:p>
    <w:p w:rsidR="005C4131" w:rsidRPr="00EC0083" w:rsidRDefault="005C4131" w:rsidP="005C4131">
      <w:pPr>
        <w:pStyle w:val="NoSpacing"/>
        <w:rPr>
          <w:rFonts w:ascii="Times New Roman" w:hAnsi="Times New Roman"/>
          <w:sz w:val="24"/>
          <w:szCs w:val="24"/>
        </w:rPr>
      </w:pPr>
      <w:r w:rsidRPr="00EC0083">
        <w:rPr>
          <w:rFonts w:ascii="Times New Roman" w:hAnsi="Times New Roman"/>
          <w:sz w:val="24"/>
          <w:szCs w:val="24"/>
        </w:rPr>
        <w:t>SQA is planning on using Soap UI to test the changes to the MOCHA</w:t>
      </w:r>
      <w:r w:rsidR="00E67EDE">
        <w:rPr>
          <w:rFonts w:ascii="Times New Roman" w:hAnsi="Times New Roman"/>
          <w:sz w:val="24"/>
          <w:szCs w:val="24"/>
        </w:rPr>
        <w:t xml:space="preserve"> Server 3.0</w:t>
      </w:r>
      <w:r w:rsidRPr="00EC0083">
        <w:rPr>
          <w:rFonts w:ascii="Times New Roman" w:hAnsi="Times New Roman"/>
          <w:sz w:val="24"/>
          <w:szCs w:val="24"/>
        </w:rPr>
        <w:t xml:space="preserve"> using HTML test scripts. We will use input commands using HTML inputs based on actual data from Vista and capture the responses from the</w:t>
      </w:r>
      <w:r w:rsidR="00263C5F">
        <w:rPr>
          <w:rFonts w:ascii="Times New Roman" w:hAnsi="Times New Roman"/>
          <w:sz w:val="24"/>
          <w:szCs w:val="24"/>
        </w:rPr>
        <w:t xml:space="preserve"> First Data Bank</w:t>
      </w:r>
      <w:r w:rsidRPr="00EC0083">
        <w:rPr>
          <w:rFonts w:ascii="Times New Roman" w:hAnsi="Times New Roman"/>
          <w:sz w:val="24"/>
          <w:szCs w:val="24"/>
        </w:rPr>
        <w:t xml:space="preserve">. These test script are only run in the server and the input from and to Vista will not be needed. This will isolate the server from any other possible issue being caused by an outside system. All scripts shall be checked for running without error </w:t>
      </w:r>
      <w:r w:rsidR="00A71398">
        <w:rPr>
          <w:rFonts w:ascii="Times New Roman" w:hAnsi="Times New Roman"/>
          <w:sz w:val="24"/>
          <w:szCs w:val="24"/>
        </w:rPr>
        <w:t xml:space="preserve">in a test account pointed </w:t>
      </w:r>
      <w:proofErr w:type="gramStart"/>
      <w:r w:rsidR="00A71398">
        <w:rPr>
          <w:rFonts w:ascii="Times New Roman" w:hAnsi="Times New Roman"/>
          <w:sz w:val="24"/>
          <w:szCs w:val="24"/>
        </w:rPr>
        <w:t xml:space="preserve">to </w:t>
      </w:r>
      <w:r w:rsidRPr="00EC0083">
        <w:rPr>
          <w:rFonts w:ascii="Times New Roman" w:hAnsi="Times New Roman"/>
          <w:sz w:val="24"/>
          <w:szCs w:val="24"/>
        </w:rPr>
        <w:t xml:space="preserve"> MOCHA</w:t>
      </w:r>
      <w:proofErr w:type="gramEnd"/>
      <w:r w:rsidRPr="00EC0083">
        <w:rPr>
          <w:rFonts w:ascii="Times New Roman" w:hAnsi="Times New Roman"/>
          <w:sz w:val="24"/>
          <w:szCs w:val="24"/>
        </w:rPr>
        <w:t xml:space="preserve"> Server 2.0. </w:t>
      </w:r>
      <w:r w:rsidR="00E67EDE">
        <w:rPr>
          <w:rFonts w:ascii="Times New Roman" w:hAnsi="Times New Roman"/>
          <w:sz w:val="24"/>
          <w:szCs w:val="24"/>
        </w:rPr>
        <w:t xml:space="preserve">Then the same scripts shall be run with the test account pointed to </w:t>
      </w:r>
      <w:r w:rsidRPr="00EC0083">
        <w:rPr>
          <w:rFonts w:ascii="Times New Roman" w:hAnsi="Times New Roman"/>
          <w:sz w:val="24"/>
          <w:szCs w:val="24"/>
        </w:rPr>
        <w:t>MOCHA</w:t>
      </w:r>
      <w:r w:rsidR="00A71398">
        <w:rPr>
          <w:rFonts w:ascii="Times New Roman" w:hAnsi="Times New Roman"/>
          <w:sz w:val="24"/>
          <w:szCs w:val="24"/>
        </w:rPr>
        <w:t xml:space="preserve"> </w:t>
      </w:r>
      <w:r w:rsidRPr="00EC0083">
        <w:rPr>
          <w:rFonts w:ascii="Times New Roman" w:hAnsi="Times New Roman"/>
          <w:sz w:val="24"/>
          <w:szCs w:val="24"/>
        </w:rPr>
        <w:t>Server</w:t>
      </w:r>
      <w:r w:rsidR="00A71398">
        <w:rPr>
          <w:rFonts w:ascii="Times New Roman" w:hAnsi="Times New Roman"/>
          <w:sz w:val="24"/>
          <w:szCs w:val="24"/>
        </w:rPr>
        <w:t xml:space="preserve"> 3.0</w:t>
      </w:r>
      <w:r w:rsidRPr="00EC0083">
        <w:rPr>
          <w:rFonts w:ascii="Times New Roman" w:hAnsi="Times New Roman"/>
          <w:sz w:val="24"/>
          <w:szCs w:val="24"/>
        </w:rPr>
        <w:t xml:space="preserve">. These changes should not create errors during the running of the scripts. These scripts shall be run each time a new full or partial build is delivered for testing. </w:t>
      </w:r>
    </w:p>
    <w:p w:rsidR="005C4131" w:rsidRPr="00EC0083" w:rsidRDefault="005C4131" w:rsidP="005C4131">
      <w:pPr>
        <w:pStyle w:val="NoSpacing"/>
        <w:rPr>
          <w:rFonts w:ascii="Times New Roman" w:hAnsi="Times New Roman"/>
          <w:sz w:val="24"/>
          <w:szCs w:val="24"/>
        </w:rPr>
      </w:pPr>
    </w:p>
    <w:p w:rsidR="005C4131" w:rsidRPr="00EC0083" w:rsidRDefault="005C4131" w:rsidP="005C4131">
      <w:pPr>
        <w:pStyle w:val="NoSpacing"/>
        <w:rPr>
          <w:rFonts w:ascii="Times New Roman" w:hAnsi="Times New Roman"/>
          <w:sz w:val="24"/>
          <w:szCs w:val="24"/>
        </w:rPr>
      </w:pPr>
      <w:r w:rsidRPr="00EC0083">
        <w:rPr>
          <w:rFonts w:ascii="Times New Roman" w:hAnsi="Times New Roman"/>
          <w:sz w:val="24"/>
          <w:szCs w:val="24"/>
        </w:rPr>
        <w:t>SQA will run the end to end test using VistA and the developers will have the logging turned on in the MOCHA server to capture the data. SQA and the developers will turn the captured data into the HTML input files which will be used for testing.  If a script fails, the script that failed and the resulting data from the Soap UI application shall be placed in a defect and sent to the developers. This will allow the developer to run the same data on their system to uncover the code causing the issue and create a resolution for the issue.</w:t>
      </w:r>
    </w:p>
    <w:p w:rsidR="005C4131" w:rsidRDefault="005C4131" w:rsidP="008934CA">
      <w:pPr>
        <w:pStyle w:val="BodyText"/>
      </w:pPr>
    </w:p>
    <w:p w:rsidR="005B4635" w:rsidRPr="0087049F" w:rsidRDefault="005B4635" w:rsidP="00C950D0">
      <w:pPr>
        <w:pStyle w:val="Heading2"/>
      </w:pPr>
      <w:r w:rsidRPr="0087049F">
        <w:lastRenderedPageBreak/>
        <w:t>Component Integration Test</w:t>
      </w:r>
      <w:bookmarkEnd w:id="32"/>
      <w:bookmarkEnd w:id="33"/>
    </w:p>
    <w:p w:rsidR="00F17972" w:rsidRDefault="008934CA" w:rsidP="00F17972">
      <w:pPr>
        <w:pStyle w:val="BodyText"/>
      </w:pPr>
      <w:bookmarkStart w:id="34" w:name="_Toc233599155"/>
      <w:bookmarkStart w:id="35" w:name="_Toc286206167"/>
      <w:r>
        <w:t>The PRE MOCHA SQA team will conduct integration testing with the PRE Development team.</w:t>
      </w:r>
      <w:r w:rsidR="00F17972" w:rsidRPr="00F17972">
        <w:t xml:space="preserve"> </w:t>
      </w:r>
      <w:r w:rsidR="00F17972">
        <w:t>Testing completion will be documented in a spreadsheet for the test version.  Anomalies and defects found will be logged in Rational Change and Configuration Management, severity and prio</w:t>
      </w:r>
      <w:r w:rsidR="00FB0765">
        <w:t>r</w:t>
      </w:r>
      <w:r w:rsidR="00F17972">
        <w:t xml:space="preserve">ity will be discussed in the daily huddle calls. </w:t>
      </w:r>
      <w:r w:rsidR="00FA65AA">
        <w:t xml:space="preserve"> As required by the VHA Release management for IOC exit a Software Quality Assurance Patch Checklist will be completed for each version of</w:t>
      </w:r>
      <w:r w:rsidR="00D27A0A">
        <w:t xml:space="preserve"> the</w:t>
      </w:r>
      <w:r w:rsidR="00FA65AA">
        <w:t xml:space="preserve"> patch </w:t>
      </w:r>
      <w:r w:rsidR="008075A7">
        <w:t>using the automated patch check list utility created by SMS SQA. The automated checklist review will be generated using Microsoft access and will be submitted to the developer if any discrep</w:t>
      </w:r>
      <w:r w:rsidR="00FE6C33">
        <w:t>a</w:t>
      </w:r>
      <w:r w:rsidR="008075A7">
        <w:t>ncies are found.</w:t>
      </w:r>
    </w:p>
    <w:p w:rsidR="008934CA" w:rsidRDefault="008934CA" w:rsidP="008934CA">
      <w:pPr>
        <w:pStyle w:val="BodyText"/>
      </w:pPr>
    </w:p>
    <w:p w:rsidR="00C950D0" w:rsidRPr="0087049F" w:rsidRDefault="00C950D0" w:rsidP="00C950D0">
      <w:pPr>
        <w:pStyle w:val="Heading2"/>
      </w:pPr>
      <w:r w:rsidRPr="0087049F">
        <w:t>System Tests</w:t>
      </w:r>
      <w:bookmarkEnd w:id="34"/>
      <w:bookmarkEnd w:id="35"/>
    </w:p>
    <w:p w:rsidR="008934CA" w:rsidRPr="005569F5" w:rsidRDefault="008934CA" w:rsidP="008934CA">
      <w:pPr>
        <w:pStyle w:val="BodyText2"/>
        <w:ind w:left="0"/>
      </w:pPr>
      <w:r w:rsidRPr="00A42124">
        <w:t>During System Test Phase</w:t>
      </w:r>
      <w:r>
        <w:t>,</w:t>
      </w:r>
      <w:r w:rsidRPr="00A42124">
        <w:t xml:space="preserve"> </w:t>
      </w:r>
      <w:r>
        <w:t>m</w:t>
      </w:r>
      <w:r w:rsidRPr="005569F5">
        <w:t xml:space="preserve">anual testing will be </w:t>
      </w:r>
      <w:r>
        <w:t>conducted</w:t>
      </w:r>
      <w:r w:rsidRPr="005569F5">
        <w:t xml:space="preserve"> </w:t>
      </w:r>
      <w:r>
        <w:t xml:space="preserve">by the PRE SQA Team </w:t>
      </w:r>
      <w:r w:rsidRPr="005569F5">
        <w:t xml:space="preserve">to verify </w:t>
      </w:r>
      <w:r>
        <w:t xml:space="preserve">the </w:t>
      </w:r>
      <w:r w:rsidRPr="005569F5">
        <w:t>software requirements have been met</w:t>
      </w:r>
      <w:r>
        <w:t>,</w:t>
      </w:r>
      <w:r w:rsidRPr="005569F5">
        <w:t xml:space="preserve"> and the software is functioning appropriately.  VistA, CPRS and FDB</w:t>
      </w:r>
      <w:r>
        <w:t xml:space="preserve"> which is indirectly tested, </w:t>
      </w:r>
      <w:r w:rsidRPr="005569F5">
        <w:t>will be used to verify enhanced order checking functio</w:t>
      </w:r>
      <w:r>
        <w:t xml:space="preserve">nality with Outpatient Pharmacy, </w:t>
      </w:r>
      <w:r w:rsidRPr="005569F5">
        <w:t xml:space="preserve">Inpatient </w:t>
      </w:r>
      <w:r>
        <w:t>Medications and Pharmacy Data Management (PDM).</w:t>
      </w:r>
      <w:r w:rsidRPr="005569F5">
        <w:t xml:space="preserve"> </w:t>
      </w:r>
    </w:p>
    <w:p w:rsidR="008934CA" w:rsidRDefault="008934CA" w:rsidP="008934CA">
      <w:pPr>
        <w:pStyle w:val="BodyText"/>
      </w:pPr>
      <w:r w:rsidRPr="005569F5">
        <w:t>The PRE</w:t>
      </w:r>
      <w:r>
        <w:t xml:space="preserve"> t</w:t>
      </w:r>
      <w:r w:rsidRPr="005569F5">
        <w:t xml:space="preserve">est cases will be developed using </w:t>
      </w:r>
      <w:r>
        <w:t>the PRE Software Requirements Specification (</w:t>
      </w:r>
      <w:r w:rsidR="00E632DB">
        <w:t>RSD</w:t>
      </w:r>
      <w:r>
        <w:t>)</w:t>
      </w:r>
      <w:r w:rsidRPr="005569F5">
        <w:t xml:space="preserve"> document. Test cases</w:t>
      </w:r>
      <w:r>
        <w:t xml:space="preserve"> will be created, managed, and executed</w:t>
      </w:r>
      <w:r w:rsidR="00994F14">
        <w:t xml:space="preserve"> by the MOCHA</w:t>
      </w:r>
      <w:r w:rsidR="00100120">
        <w:t xml:space="preserve"> </w:t>
      </w:r>
      <w:r w:rsidR="00994F14">
        <w:t>2.1 SQA Team</w:t>
      </w:r>
      <w:r w:rsidRPr="005569F5">
        <w:t>.</w:t>
      </w:r>
      <w:r w:rsidR="00E70DD2">
        <w:t xml:space="preserve"> The test cases will be managed in Rational Quality Manager (RQM)</w:t>
      </w:r>
      <w:r>
        <w:t xml:space="preserve"> MOCHA</w:t>
      </w:r>
      <w:r w:rsidR="00100120">
        <w:t xml:space="preserve"> </w:t>
      </w:r>
      <w:r w:rsidR="00994F14">
        <w:t>2.1</w:t>
      </w:r>
      <w:r>
        <w:t xml:space="preserve"> SQA will conduct a smoke test prior to full entry into the System Test cycle.  </w:t>
      </w:r>
    </w:p>
    <w:p w:rsidR="00994F14" w:rsidRDefault="00994F14" w:rsidP="008934CA">
      <w:pPr>
        <w:pStyle w:val="BodyText"/>
      </w:pPr>
      <w:r w:rsidRPr="00B3019A">
        <w:t>CPRS</w:t>
      </w:r>
      <w:r w:rsidRPr="0063548A">
        <w:rPr>
          <w:szCs w:val="22"/>
        </w:rPr>
        <w:t xml:space="preserve"> </w:t>
      </w:r>
      <w:r>
        <w:rPr>
          <w:szCs w:val="22"/>
        </w:rPr>
        <w:t>a</w:t>
      </w:r>
      <w:r w:rsidRPr="0063548A">
        <w:rPr>
          <w:szCs w:val="22"/>
        </w:rPr>
        <w:t xml:space="preserve">pplication </w:t>
      </w:r>
      <w:r>
        <w:rPr>
          <w:szCs w:val="22"/>
        </w:rPr>
        <w:t xml:space="preserve">will be tested indirectly, by allowing </w:t>
      </w:r>
      <w:r w:rsidRPr="0063548A">
        <w:rPr>
          <w:szCs w:val="22"/>
        </w:rPr>
        <w:t xml:space="preserve">the user to enter all necessary orders for a patient in different packages from a single application. All pending orders that appear in the </w:t>
      </w:r>
      <w:r w:rsidR="00501D6C">
        <w:rPr>
          <w:szCs w:val="22"/>
        </w:rPr>
        <w:t>I</w:t>
      </w:r>
      <w:r>
        <w:rPr>
          <w:szCs w:val="22"/>
        </w:rPr>
        <w:t xml:space="preserve">npatient </w:t>
      </w:r>
      <w:r w:rsidRPr="0063548A">
        <w:rPr>
          <w:szCs w:val="22"/>
        </w:rPr>
        <w:t xml:space="preserve">Unit Dose and IV modules </w:t>
      </w:r>
      <w:r>
        <w:rPr>
          <w:szCs w:val="22"/>
        </w:rPr>
        <w:t xml:space="preserve">as well as the </w:t>
      </w:r>
      <w:r w:rsidR="00501D6C">
        <w:rPr>
          <w:szCs w:val="22"/>
        </w:rPr>
        <w:t>O</w:t>
      </w:r>
      <w:r>
        <w:rPr>
          <w:szCs w:val="22"/>
        </w:rPr>
        <w:t>utpatient</w:t>
      </w:r>
      <w:r w:rsidR="00501D6C">
        <w:rPr>
          <w:szCs w:val="22"/>
        </w:rPr>
        <w:t xml:space="preserve"> Pharmacy</w:t>
      </w:r>
      <w:r>
        <w:rPr>
          <w:szCs w:val="22"/>
        </w:rPr>
        <w:t xml:space="preserve"> </w:t>
      </w:r>
      <w:r w:rsidR="00501D6C">
        <w:rPr>
          <w:szCs w:val="22"/>
        </w:rPr>
        <w:t>prescriptions</w:t>
      </w:r>
      <w:r>
        <w:rPr>
          <w:szCs w:val="22"/>
        </w:rPr>
        <w:t xml:space="preserve"> </w:t>
      </w:r>
      <w:r w:rsidRPr="0063548A">
        <w:rPr>
          <w:szCs w:val="22"/>
        </w:rPr>
        <w:t>are initially e</w:t>
      </w:r>
      <w:r>
        <w:rPr>
          <w:szCs w:val="22"/>
        </w:rPr>
        <w:t>ntered through the CPRS package which are then finished via Pharmacy backdoor</w:t>
      </w:r>
    </w:p>
    <w:p w:rsidR="008934CA" w:rsidRDefault="008934CA" w:rsidP="008934CA">
      <w:pPr>
        <w:pStyle w:val="BodyText"/>
      </w:pPr>
    </w:p>
    <w:p w:rsidR="008934CA" w:rsidRDefault="008934CA" w:rsidP="008934CA">
      <w:pPr>
        <w:pStyle w:val="BodyText"/>
      </w:pPr>
      <w:r>
        <w:t xml:space="preserve">SQA will use IBM </w:t>
      </w:r>
      <w:r w:rsidRPr="001106C3">
        <w:t xml:space="preserve">Rational </w:t>
      </w:r>
      <w:r w:rsidR="001D0459">
        <w:t>Change and Configuration Management</w:t>
      </w:r>
      <w:r w:rsidRPr="001106C3">
        <w:t xml:space="preserve"> to track any issues discovered during testing. The same process flows currently used in </w:t>
      </w:r>
      <w:r>
        <w:t>release management</w:t>
      </w:r>
      <w:r w:rsidRPr="008D25D0">
        <w:t xml:space="preserve"> will be employed</w:t>
      </w:r>
      <w:r>
        <w:t xml:space="preserve">. Incidents determined to be outside the PRE domain will be logged into </w:t>
      </w:r>
      <w:r w:rsidR="0017771D">
        <w:t xml:space="preserve">Rational Change and Configuration Management </w:t>
      </w:r>
      <w:r>
        <w:t xml:space="preserve">for resolution by the appropriate team. </w:t>
      </w:r>
    </w:p>
    <w:p w:rsidR="00C950D0" w:rsidRPr="0087049F" w:rsidRDefault="00C950D0" w:rsidP="00C950D0">
      <w:pPr>
        <w:pStyle w:val="BodyText"/>
        <w:rPr>
          <w:i/>
          <w:color w:val="351AD6"/>
        </w:rPr>
      </w:pPr>
    </w:p>
    <w:p w:rsidR="00C950D0" w:rsidRPr="0087049F" w:rsidRDefault="00DF501B" w:rsidP="00C950D0">
      <w:pPr>
        <w:pStyle w:val="Heading2"/>
      </w:pPr>
      <w:bookmarkStart w:id="36" w:name="_Toc286206168"/>
      <w:r>
        <w:t>User Functionality Test</w:t>
      </w:r>
      <w:bookmarkEnd w:id="36"/>
    </w:p>
    <w:p w:rsidR="00994F14" w:rsidRDefault="008934CA" w:rsidP="006E3BB8">
      <w:pPr>
        <w:pStyle w:val="BodyText2"/>
        <w:ind w:left="0"/>
      </w:pPr>
      <w:bookmarkStart w:id="37" w:name="_Toc328122799"/>
      <w:bookmarkStart w:id="38" w:name="_Toc233599157"/>
      <w:bookmarkStart w:id="39" w:name="_Toc286206169"/>
      <w:r>
        <w:t xml:space="preserve">The </w:t>
      </w:r>
      <w:r w:rsidR="00994F14">
        <w:t>MOCHA</w:t>
      </w:r>
      <w:r w:rsidR="00100120">
        <w:t xml:space="preserve"> </w:t>
      </w:r>
      <w:r w:rsidR="00994F14">
        <w:t>2.1 SQA</w:t>
      </w:r>
      <w:r>
        <w:t xml:space="preserve"> team will engage test sites for validating this release as part of normal procedures</w:t>
      </w:r>
      <w:r w:rsidR="00501D6C">
        <w:t>.</w:t>
      </w:r>
    </w:p>
    <w:p w:rsidR="00994F14" w:rsidRPr="00BC3BFA" w:rsidRDefault="00994F14" w:rsidP="00994F14">
      <w:pPr>
        <w:pStyle w:val="BodyText2"/>
        <w:ind w:left="0"/>
      </w:pPr>
      <w:r>
        <w:t>User Functionality Test</w:t>
      </w:r>
      <w:r w:rsidRPr="00863F4F">
        <w:t xml:space="preserve"> (UAT) is a type of Acceptance Test that involves end-users testing the functionality of the application using test data in a controlled test environment.</w:t>
      </w:r>
    </w:p>
    <w:tbl>
      <w:tblPr>
        <w:tblW w:w="9350" w:type="dxa"/>
        <w:tblInd w:w="108"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080" w:firstRow="0" w:lastRow="0" w:firstColumn="1" w:lastColumn="0" w:noHBand="0" w:noVBand="0"/>
      </w:tblPr>
      <w:tblGrid>
        <w:gridCol w:w="2880"/>
        <w:gridCol w:w="6470"/>
      </w:tblGrid>
      <w:tr w:rsidR="008934CA" w:rsidRPr="002905B5" w:rsidTr="004423D9">
        <w:trPr>
          <w:cantSplit/>
        </w:trPr>
        <w:tc>
          <w:tcPr>
            <w:tcW w:w="2880" w:type="dxa"/>
            <w:tcBorders>
              <w:top w:val="single" w:sz="4" w:space="0" w:color="000000"/>
              <w:bottom w:val="single" w:sz="6" w:space="0" w:color="000000"/>
            </w:tcBorders>
            <w:shd w:val="clear" w:color="auto" w:fill="E6E6E6"/>
          </w:tcPr>
          <w:p w:rsidR="008934CA" w:rsidRPr="002905B5" w:rsidRDefault="008934CA" w:rsidP="004423D9">
            <w:pPr>
              <w:pStyle w:val="TableText"/>
            </w:pPr>
            <w:r w:rsidRPr="002905B5">
              <w:t>Technique Objective:</w:t>
            </w:r>
          </w:p>
        </w:tc>
        <w:tc>
          <w:tcPr>
            <w:tcW w:w="6470" w:type="dxa"/>
          </w:tcPr>
          <w:p w:rsidR="008934CA" w:rsidRPr="002905B5" w:rsidRDefault="008934CA" w:rsidP="004423D9">
            <w:pPr>
              <w:pStyle w:val="TableText"/>
            </w:pPr>
            <w:r w:rsidRPr="002905B5">
              <w:t>To verify that each requirement and business rule has been implemented as documented.</w:t>
            </w:r>
          </w:p>
        </w:tc>
      </w:tr>
      <w:tr w:rsidR="008934CA" w:rsidRPr="002905B5" w:rsidTr="004423D9">
        <w:trPr>
          <w:cantSplit/>
        </w:trPr>
        <w:tc>
          <w:tcPr>
            <w:tcW w:w="2880" w:type="dxa"/>
            <w:tcBorders>
              <w:top w:val="single" w:sz="6" w:space="0" w:color="000000"/>
              <w:bottom w:val="single" w:sz="6" w:space="0" w:color="000000"/>
            </w:tcBorders>
            <w:shd w:val="clear" w:color="auto" w:fill="E6E6E6"/>
          </w:tcPr>
          <w:p w:rsidR="008934CA" w:rsidRPr="002905B5" w:rsidRDefault="008934CA" w:rsidP="004423D9">
            <w:pPr>
              <w:pStyle w:val="TableText"/>
            </w:pPr>
            <w:r w:rsidRPr="002905B5">
              <w:lastRenderedPageBreak/>
              <w:t>Technique:</w:t>
            </w:r>
          </w:p>
        </w:tc>
        <w:tc>
          <w:tcPr>
            <w:tcW w:w="6470" w:type="dxa"/>
          </w:tcPr>
          <w:p w:rsidR="008934CA" w:rsidRPr="002905B5" w:rsidRDefault="008934CA" w:rsidP="004423D9">
            <w:pPr>
              <w:pStyle w:val="TableText"/>
            </w:pPr>
            <w:r w:rsidRPr="002905B5">
              <w:t xml:space="preserve">Functional Testing of each section of the requirements should be completed before beginning any serious testing of those requirements in combination as a user would use the software.  </w:t>
            </w:r>
          </w:p>
          <w:p w:rsidR="008934CA" w:rsidRPr="002905B5" w:rsidRDefault="008934CA" w:rsidP="004423D9">
            <w:pPr>
              <w:pStyle w:val="TableText"/>
            </w:pPr>
            <w:r w:rsidRPr="002905B5">
              <w:t xml:space="preserve">Test cases are written for each individual business rule and supplementary specification.  These cases are designed to test the acceptable results (positive testing) and to exceed the possible limits (negative testing) of each rule. </w:t>
            </w:r>
          </w:p>
          <w:p w:rsidR="008934CA" w:rsidRPr="002905B5" w:rsidRDefault="008934CA" w:rsidP="004423D9">
            <w:pPr>
              <w:pStyle w:val="TableText"/>
            </w:pPr>
            <w:r w:rsidRPr="002905B5">
              <w:t>Functional tests are typically manually executed. Functional Testing may include testing of some integration points, but integration is not the focus of this level of testing.</w:t>
            </w:r>
          </w:p>
          <w:p w:rsidR="008934CA" w:rsidRPr="002905B5" w:rsidRDefault="008934CA" w:rsidP="004423D9">
            <w:pPr>
              <w:pStyle w:val="TableText"/>
            </w:pPr>
            <w:r w:rsidRPr="002905B5">
              <w:t xml:space="preserve">Functional Testing lays the groundwork for System Testing, which will be done later in the process. </w:t>
            </w:r>
          </w:p>
        </w:tc>
      </w:tr>
      <w:tr w:rsidR="008934CA" w:rsidRPr="002905B5" w:rsidTr="004423D9">
        <w:trPr>
          <w:cantSplit/>
        </w:trPr>
        <w:tc>
          <w:tcPr>
            <w:tcW w:w="2880" w:type="dxa"/>
            <w:tcBorders>
              <w:top w:val="single" w:sz="6" w:space="0" w:color="000000"/>
              <w:bottom w:val="single" w:sz="6" w:space="0" w:color="000000"/>
            </w:tcBorders>
            <w:shd w:val="clear" w:color="auto" w:fill="E6E6E6"/>
          </w:tcPr>
          <w:p w:rsidR="008934CA" w:rsidRPr="002905B5" w:rsidRDefault="008934CA" w:rsidP="004423D9">
            <w:pPr>
              <w:pStyle w:val="TableText"/>
            </w:pPr>
            <w:r w:rsidRPr="002905B5">
              <w:t>Method/Process:</w:t>
            </w:r>
          </w:p>
        </w:tc>
        <w:tc>
          <w:tcPr>
            <w:tcW w:w="6470" w:type="dxa"/>
          </w:tcPr>
          <w:p w:rsidR="008934CA" w:rsidRPr="002905B5" w:rsidRDefault="008934CA" w:rsidP="004423D9">
            <w:pPr>
              <w:pStyle w:val="TableText"/>
            </w:pPr>
            <w:r w:rsidRPr="002905B5">
              <w:t>Each test scenario has multiple execution steps and verification points.  If anyone verification point fails to elicit the expected response, the entire test case is said to have failed.</w:t>
            </w:r>
          </w:p>
          <w:p w:rsidR="008934CA" w:rsidRPr="002905B5" w:rsidRDefault="008934CA" w:rsidP="004423D9">
            <w:pPr>
              <w:pStyle w:val="TableText"/>
            </w:pPr>
            <w:r w:rsidRPr="002905B5">
              <w:t>Each requirement or business rule may have one or many test cases associated with it.  If any one test case fails, the requirement is not validated.</w:t>
            </w:r>
          </w:p>
        </w:tc>
      </w:tr>
      <w:tr w:rsidR="008934CA" w:rsidRPr="002905B5" w:rsidTr="004423D9">
        <w:trPr>
          <w:cantSplit/>
        </w:trPr>
        <w:tc>
          <w:tcPr>
            <w:tcW w:w="2880" w:type="dxa"/>
            <w:tcBorders>
              <w:top w:val="single" w:sz="6" w:space="0" w:color="000000"/>
              <w:bottom w:val="single" w:sz="6" w:space="0" w:color="000000"/>
            </w:tcBorders>
            <w:shd w:val="clear" w:color="auto" w:fill="E6E6E6"/>
          </w:tcPr>
          <w:p w:rsidR="008934CA" w:rsidRPr="002905B5" w:rsidRDefault="008934CA" w:rsidP="004423D9">
            <w:pPr>
              <w:pStyle w:val="TableText"/>
            </w:pPr>
            <w:r w:rsidRPr="002905B5">
              <w:t>Required Tools:</w:t>
            </w:r>
          </w:p>
        </w:tc>
        <w:tc>
          <w:tcPr>
            <w:tcW w:w="6470" w:type="dxa"/>
          </w:tcPr>
          <w:p w:rsidR="008934CA" w:rsidRPr="002905B5" w:rsidRDefault="008934CA" w:rsidP="004423D9">
            <w:pPr>
              <w:pStyle w:val="TableText"/>
            </w:pPr>
            <w:r w:rsidRPr="002905B5">
              <w:t xml:space="preserve"> </w:t>
            </w:r>
            <w:r>
              <w:t>Microsoft Excel</w:t>
            </w:r>
            <w:r w:rsidRPr="002905B5">
              <w:t xml:space="preserve">, Rational </w:t>
            </w:r>
            <w:proofErr w:type="spellStart"/>
            <w:r w:rsidRPr="002905B5">
              <w:t>ClearQuest</w:t>
            </w:r>
            <w:proofErr w:type="spellEnd"/>
            <w:r w:rsidRPr="002905B5">
              <w:t>. Full coverage will be demonstrated by traceability to requirements.</w:t>
            </w:r>
          </w:p>
        </w:tc>
      </w:tr>
      <w:tr w:rsidR="008934CA" w:rsidRPr="002905B5" w:rsidTr="004423D9">
        <w:trPr>
          <w:cantSplit/>
        </w:trPr>
        <w:tc>
          <w:tcPr>
            <w:tcW w:w="2880" w:type="dxa"/>
            <w:tcBorders>
              <w:top w:val="single" w:sz="6" w:space="0" w:color="000000"/>
              <w:bottom w:val="single" w:sz="6" w:space="0" w:color="000000"/>
            </w:tcBorders>
            <w:shd w:val="clear" w:color="auto" w:fill="E6E6E6"/>
          </w:tcPr>
          <w:p w:rsidR="008934CA" w:rsidRPr="002905B5" w:rsidRDefault="008934CA" w:rsidP="004423D9">
            <w:pPr>
              <w:pStyle w:val="TableText"/>
            </w:pPr>
            <w:r w:rsidRPr="002905B5">
              <w:t>Success Criteria:</w:t>
            </w:r>
          </w:p>
        </w:tc>
        <w:tc>
          <w:tcPr>
            <w:tcW w:w="6470" w:type="dxa"/>
          </w:tcPr>
          <w:p w:rsidR="008934CA" w:rsidRPr="002905B5" w:rsidRDefault="008934CA" w:rsidP="00FE6C33">
            <w:pPr>
              <w:pStyle w:val="TableText"/>
            </w:pPr>
            <w:r w:rsidRPr="002905B5">
              <w:t>When all test cases associated with a specific requirement have passed, the requirement will have been validated.</w:t>
            </w:r>
          </w:p>
        </w:tc>
      </w:tr>
      <w:tr w:rsidR="008934CA" w:rsidRPr="002905B5" w:rsidTr="004423D9">
        <w:trPr>
          <w:cantSplit/>
        </w:trPr>
        <w:tc>
          <w:tcPr>
            <w:tcW w:w="2880" w:type="dxa"/>
            <w:tcBorders>
              <w:top w:val="single" w:sz="6" w:space="0" w:color="000000"/>
              <w:bottom w:val="single" w:sz="4" w:space="0" w:color="000000"/>
            </w:tcBorders>
            <w:shd w:val="clear" w:color="auto" w:fill="E6E6E6"/>
          </w:tcPr>
          <w:p w:rsidR="008934CA" w:rsidRPr="002905B5" w:rsidRDefault="008934CA" w:rsidP="004423D9">
            <w:pPr>
              <w:pStyle w:val="TableText"/>
            </w:pPr>
            <w:r w:rsidRPr="002905B5">
              <w:t>Special Considerations:</w:t>
            </w:r>
          </w:p>
        </w:tc>
        <w:tc>
          <w:tcPr>
            <w:tcW w:w="6470" w:type="dxa"/>
          </w:tcPr>
          <w:p w:rsidR="008934CA" w:rsidRPr="002905B5" w:rsidRDefault="008934CA" w:rsidP="004423D9">
            <w:pPr>
              <w:pStyle w:val="TableText"/>
            </w:pPr>
            <w:r w:rsidRPr="002905B5">
              <w:t>Each tester must have an adequate knowledge of the Pharmacy application of the business rules he/she is trying to validate.</w:t>
            </w:r>
          </w:p>
        </w:tc>
      </w:tr>
    </w:tbl>
    <w:p w:rsidR="008934CA" w:rsidRDefault="008934CA" w:rsidP="008934CA">
      <w:pPr>
        <w:pStyle w:val="BodyText"/>
        <w:rPr>
          <w:rFonts w:cs="Arial"/>
          <w:szCs w:val="22"/>
        </w:rPr>
      </w:pPr>
    </w:p>
    <w:p w:rsidR="008934CA" w:rsidRPr="00BC3BFA" w:rsidRDefault="008934CA" w:rsidP="008934CA">
      <w:pPr>
        <w:pStyle w:val="BodyText2"/>
        <w:ind w:left="360"/>
      </w:pPr>
    </w:p>
    <w:bookmarkEnd w:id="37"/>
    <w:p w:rsidR="00452CCF" w:rsidRPr="003147EC" w:rsidRDefault="00C16A67" w:rsidP="00452CCF">
      <w:pPr>
        <w:pStyle w:val="Heading2"/>
      </w:pPr>
      <w:r>
        <w:t>Enterprise System Engineering</w:t>
      </w:r>
      <w:r w:rsidR="00452CCF" w:rsidRPr="003147EC">
        <w:t xml:space="preserve"> Testing</w:t>
      </w:r>
      <w:bookmarkEnd w:id="38"/>
      <w:bookmarkEnd w:id="39"/>
    </w:p>
    <w:p w:rsidR="00994F14" w:rsidRDefault="00994F14" w:rsidP="00994F14">
      <w:pPr>
        <w:pStyle w:val="BodyText"/>
      </w:pPr>
      <w:r>
        <w:t>MOCHA</w:t>
      </w:r>
      <w:r w:rsidR="00100120">
        <w:t xml:space="preserve"> </w:t>
      </w:r>
      <w:r>
        <w:t xml:space="preserve">2.1 SQA Team will share test scripts and results with the ESE </w:t>
      </w:r>
      <w:r w:rsidR="00227CE0">
        <w:t xml:space="preserve">testing </w:t>
      </w:r>
      <w:r>
        <w:t>team as they will review the test results and provide feedback.</w:t>
      </w:r>
    </w:p>
    <w:p w:rsidR="00452CCF" w:rsidRPr="0087049F" w:rsidRDefault="00137612" w:rsidP="00452CCF">
      <w:pPr>
        <w:pStyle w:val="Heading2"/>
      </w:pPr>
      <w:bookmarkStart w:id="40" w:name="_Toc233599159"/>
      <w:bookmarkStart w:id="41" w:name="_Toc286206170"/>
      <w:r w:rsidRPr="0087049F">
        <w:t>Initial</w:t>
      </w:r>
      <w:r w:rsidR="00F73418">
        <w:t xml:space="preserve"> Operating Capability </w:t>
      </w:r>
      <w:bookmarkEnd w:id="40"/>
      <w:r w:rsidR="00C16A67">
        <w:t>Evaluation</w:t>
      </w:r>
      <w:bookmarkEnd w:id="41"/>
    </w:p>
    <w:p w:rsidR="004046E7" w:rsidRDefault="004046E7" w:rsidP="004046E7">
      <w:pPr>
        <w:pStyle w:val="BodyText2"/>
        <w:ind w:left="0"/>
        <w:rPr>
          <w:rFonts w:cs="Arial"/>
          <w:color w:val="000000"/>
        </w:rPr>
      </w:pPr>
      <w:r w:rsidRPr="00D64660">
        <w:rPr>
          <w:rFonts w:cs="Arial"/>
          <w:color w:val="000000"/>
        </w:rPr>
        <w:lastRenderedPageBreak/>
        <w:t xml:space="preserve">The </w:t>
      </w:r>
      <w:r w:rsidRPr="003A641F">
        <w:rPr>
          <w:szCs w:val="22"/>
        </w:rPr>
        <w:t>M</w:t>
      </w:r>
      <w:r>
        <w:rPr>
          <w:szCs w:val="22"/>
        </w:rPr>
        <w:t>OCHA</w:t>
      </w:r>
      <w:r w:rsidR="00100120">
        <w:rPr>
          <w:szCs w:val="22"/>
        </w:rPr>
        <w:t xml:space="preserve"> </w:t>
      </w:r>
      <w:r>
        <w:rPr>
          <w:szCs w:val="22"/>
        </w:rPr>
        <w:t>2.1</w:t>
      </w:r>
      <w:r w:rsidRPr="003A641F">
        <w:rPr>
          <w:szCs w:val="22"/>
        </w:rPr>
        <w:t xml:space="preserve"> </w:t>
      </w:r>
      <w:r>
        <w:rPr>
          <w:szCs w:val="22"/>
        </w:rPr>
        <w:t>SQA T</w:t>
      </w:r>
      <w:r w:rsidRPr="003A641F">
        <w:rPr>
          <w:szCs w:val="22"/>
        </w:rPr>
        <w:t>eam</w:t>
      </w:r>
      <w:r w:rsidRPr="00D64660">
        <w:rPr>
          <w:rFonts w:cs="Arial"/>
          <w:color w:val="000000"/>
        </w:rPr>
        <w:t xml:space="preserve"> will engage test sites for validating </w:t>
      </w:r>
      <w:r>
        <w:rPr>
          <w:rFonts w:cs="Arial"/>
          <w:color w:val="000000"/>
        </w:rPr>
        <w:t>MOCHA</w:t>
      </w:r>
      <w:r w:rsidR="00100120">
        <w:rPr>
          <w:rFonts w:cs="Arial"/>
          <w:color w:val="000000"/>
        </w:rPr>
        <w:t xml:space="preserve"> </w:t>
      </w:r>
      <w:r>
        <w:rPr>
          <w:rFonts w:cs="Arial"/>
          <w:color w:val="000000"/>
        </w:rPr>
        <w:t xml:space="preserve">2.1 </w:t>
      </w:r>
      <w:r w:rsidRPr="00D64660">
        <w:rPr>
          <w:rFonts w:cs="Arial"/>
          <w:color w:val="000000"/>
        </w:rPr>
        <w:t>release as part of normal procedures.  The test sites will be supported through weekly test site calls.</w:t>
      </w:r>
    </w:p>
    <w:p w:rsidR="00AD4EA4" w:rsidRPr="00D64660" w:rsidRDefault="00AD4EA4" w:rsidP="00AD4EA4">
      <w:pPr>
        <w:pStyle w:val="BodyText2"/>
        <w:ind w:left="0"/>
        <w:rPr>
          <w:rFonts w:cs="Arial"/>
          <w:color w:val="000000"/>
        </w:rPr>
      </w:pPr>
      <w:r w:rsidRPr="002979E9">
        <w:t xml:space="preserve">Subject matter experts from each site </w:t>
      </w:r>
      <w:r>
        <w:t>run</w:t>
      </w:r>
      <w:r w:rsidRPr="002979E9">
        <w:t xml:space="preserve"> through the test scenarios provided by the SQA team to validate each verification point.  Findings are reported </w:t>
      </w:r>
      <w:r>
        <w:t xml:space="preserve">to the SQA team for analysis. Upon analysis and if necessary </w:t>
      </w:r>
      <w:r w:rsidRPr="002979E9">
        <w:t xml:space="preserve">tickets </w:t>
      </w:r>
      <w:r>
        <w:t>are</w:t>
      </w:r>
      <w:r w:rsidRPr="002979E9">
        <w:t xml:space="preserve"> created to address any</w:t>
      </w:r>
      <w:r>
        <w:t xml:space="preserve"> defects or issues identified.  F</w:t>
      </w:r>
      <w:r w:rsidRPr="002979E9">
        <w:t xml:space="preserve">ixes for identified issues </w:t>
      </w:r>
      <w:r>
        <w:t>are then</w:t>
      </w:r>
      <w:r w:rsidRPr="002979E9">
        <w:t xml:space="preserve"> included in subsequent build</w:t>
      </w:r>
      <w:r>
        <w:t>s</w:t>
      </w:r>
      <w:r w:rsidRPr="002979E9">
        <w:t xml:space="preserve"> that </w:t>
      </w:r>
      <w:r>
        <w:t>are</w:t>
      </w:r>
      <w:r w:rsidRPr="002979E9">
        <w:t xml:space="preserve"> installed at the test sites for re-testing.</w:t>
      </w:r>
      <w:r>
        <w:t xml:space="preserve"> </w:t>
      </w:r>
      <w:r w:rsidRPr="00F22275">
        <w:t>This process goes throu</w:t>
      </w:r>
      <w:r>
        <w:t>gh multiple iterations until</w:t>
      </w:r>
      <w:r w:rsidRPr="00F22275">
        <w:t xml:space="preserve"> test sites are satisfied </w:t>
      </w:r>
      <w:r>
        <w:t xml:space="preserve">with the fixes </w:t>
      </w:r>
      <w:r w:rsidRPr="00F22275">
        <w:t xml:space="preserve">and no further issues are reported. Once the test sites complete testing </w:t>
      </w:r>
      <w:r>
        <w:t>and approve the enhancements and all included fixes, they will then</w:t>
      </w:r>
      <w:r w:rsidRPr="00F22275">
        <w:t xml:space="preserve"> </w:t>
      </w:r>
      <w:r>
        <w:t xml:space="preserve">move forward with </w:t>
      </w:r>
      <w:r w:rsidRPr="00F22275">
        <w:t>install</w:t>
      </w:r>
      <w:r>
        <w:t>ing</w:t>
      </w:r>
      <w:r w:rsidRPr="00F22275">
        <w:t xml:space="preserve"> the build into their</w:t>
      </w:r>
      <w:r>
        <w:t xml:space="preserve"> P</w:t>
      </w:r>
      <w:r w:rsidRPr="00F22275">
        <w:t>roduction accounts</w:t>
      </w:r>
    </w:p>
    <w:p w:rsidR="005A60A5" w:rsidRDefault="006B2746" w:rsidP="005A60A5">
      <w:pPr>
        <w:pStyle w:val="BodyText2"/>
        <w:spacing w:before="0" w:beforeAutospacing="0" w:after="0" w:afterAutospacing="0"/>
        <w:ind w:left="0"/>
        <w:rPr>
          <w:rFonts w:cs="Arial"/>
          <w:color w:val="000000"/>
        </w:rPr>
      </w:pPr>
      <w:r>
        <w:rPr>
          <w:rFonts w:cs="Arial"/>
          <w:color w:val="000000"/>
        </w:rPr>
        <w:t>Test Sites for MOCHA2.1b are as follows.</w:t>
      </w:r>
    </w:p>
    <w:p w:rsidR="006B2746" w:rsidRPr="005A60A5" w:rsidRDefault="006B2746" w:rsidP="005A60A5">
      <w:pPr>
        <w:pStyle w:val="BodyText2"/>
        <w:spacing w:before="0" w:beforeAutospacing="0" w:after="0" w:afterAutospacing="0"/>
        <w:ind w:left="0"/>
        <w:rPr>
          <w:color w:val="000000"/>
          <w:szCs w:val="22"/>
        </w:rPr>
      </w:pPr>
      <w:r w:rsidRPr="005A60A5">
        <w:rPr>
          <w:color w:val="000000"/>
          <w:szCs w:val="22"/>
        </w:rPr>
        <w:t>Tennessee Valley</w:t>
      </w:r>
    </w:p>
    <w:p w:rsidR="006B2746" w:rsidRPr="005A60A5" w:rsidRDefault="006B2746" w:rsidP="005A60A5">
      <w:pPr>
        <w:pStyle w:val="BodyText2"/>
        <w:spacing w:before="0" w:beforeAutospacing="0" w:after="0" w:afterAutospacing="0"/>
        <w:ind w:left="0"/>
        <w:rPr>
          <w:color w:val="000000"/>
          <w:szCs w:val="22"/>
        </w:rPr>
      </w:pPr>
      <w:r w:rsidRPr="005A60A5">
        <w:rPr>
          <w:color w:val="000000"/>
          <w:szCs w:val="22"/>
        </w:rPr>
        <w:t>Denver</w:t>
      </w:r>
    </w:p>
    <w:p w:rsidR="006B2746" w:rsidRPr="005A60A5" w:rsidRDefault="006B2746" w:rsidP="005A60A5">
      <w:pPr>
        <w:pStyle w:val="BodyText2"/>
        <w:spacing w:before="0" w:beforeAutospacing="0" w:after="0" w:afterAutospacing="0"/>
        <w:ind w:left="0"/>
        <w:rPr>
          <w:color w:val="000000"/>
          <w:szCs w:val="22"/>
        </w:rPr>
      </w:pPr>
      <w:r w:rsidRPr="005A60A5">
        <w:rPr>
          <w:color w:val="000000"/>
          <w:szCs w:val="22"/>
        </w:rPr>
        <w:t>Charleston</w:t>
      </w:r>
    </w:p>
    <w:p w:rsidR="006B2746" w:rsidRPr="005A60A5" w:rsidRDefault="00302BB3" w:rsidP="005A60A5">
      <w:pPr>
        <w:pStyle w:val="BodyText2"/>
        <w:spacing w:before="0" w:beforeAutospacing="0" w:after="0" w:afterAutospacing="0"/>
        <w:ind w:left="0"/>
        <w:rPr>
          <w:color w:val="000000"/>
          <w:szCs w:val="22"/>
        </w:rPr>
      </w:pPr>
      <w:r w:rsidRPr="005A60A5">
        <w:rPr>
          <w:color w:val="000000"/>
          <w:szCs w:val="22"/>
        </w:rPr>
        <w:t>West Palm Beach</w:t>
      </w:r>
    </w:p>
    <w:p w:rsidR="00302BB3" w:rsidRPr="005A60A5" w:rsidRDefault="00302BB3" w:rsidP="005A60A5">
      <w:pPr>
        <w:pStyle w:val="BodyText2"/>
        <w:spacing w:before="0" w:beforeAutospacing="0" w:after="0" w:afterAutospacing="0"/>
        <w:ind w:left="0"/>
        <w:rPr>
          <w:color w:val="000000"/>
          <w:szCs w:val="22"/>
        </w:rPr>
      </w:pPr>
      <w:r w:rsidRPr="005A60A5">
        <w:rPr>
          <w:color w:val="000000"/>
          <w:szCs w:val="22"/>
        </w:rPr>
        <w:t>Kansas City</w:t>
      </w:r>
    </w:p>
    <w:p w:rsidR="00C950D0" w:rsidRPr="0087049F" w:rsidRDefault="00C950D0" w:rsidP="00A83EB5">
      <w:pPr>
        <w:pStyle w:val="TemplateInstructions"/>
      </w:pPr>
    </w:p>
    <w:p w:rsidR="00C950D0" w:rsidRPr="0087049F" w:rsidRDefault="00C950D0" w:rsidP="00C950D0">
      <w:pPr>
        <w:pStyle w:val="Heading1"/>
      </w:pPr>
      <w:bookmarkStart w:id="42" w:name="_Toc233599160"/>
      <w:bookmarkStart w:id="43" w:name="_Toc286206171"/>
      <w:r w:rsidRPr="0087049F">
        <w:t>Testing Techniques</w:t>
      </w:r>
      <w:bookmarkEnd w:id="42"/>
      <w:bookmarkEnd w:id="43"/>
    </w:p>
    <w:p w:rsidR="006A2996" w:rsidRDefault="006A2996" w:rsidP="006A2996">
      <w:pPr>
        <w:pStyle w:val="BodyText"/>
      </w:pPr>
      <w:bookmarkStart w:id="44" w:name="_Toc205632721"/>
      <w:bookmarkStart w:id="45" w:name="_Toc233599161"/>
      <w:bookmarkStart w:id="46" w:name="_Toc286206172"/>
      <w:r>
        <w:t>The testing techniques consist of Risk-</w:t>
      </w:r>
      <w:r w:rsidR="00DA57C4">
        <w:t>B</w:t>
      </w:r>
      <w:r>
        <w:t xml:space="preserve">ased Testing, </w:t>
      </w:r>
      <w:r w:rsidRPr="004A68AE">
        <w:t>Enterprise Testing</w:t>
      </w:r>
      <w:r>
        <w:t xml:space="preserve">, </w:t>
      </w:r>
      <w:r w:rsidRPr="004A68AE">
        <w:t>Test Types</w:t>
      </w:r>
      <w:r>
        <w:t xml:space="preserve">, and </w:t>
      </w:r>
      <w:r w:rsidRPr="004A68AE">
        <w:t>Productivity and Support Tools</w:t>
      </w:r>
      <w:r>
        <w:t>.</w:t>
      </w:r>
    </w:p>
    <w:p w:rsidR="006A2996" w:rsidRDefault="006A2996" w:rsidP="006A2996">
      <w:pPr>
        <w:spacing w:before="60" w:after="60"/>
        <w:ind w:left="720"/>
        <w:jc w:val="both"/>
        <w:rPr>
          <w:color w:val="000000"/>
          <w:szCs w:val="22"/>
        </w:rPr>
      </w:pPr>
    </w:p>
    <w:p w:rsidR="006A2996" w:rsidRPr="005C0405" w:rsidRDefault="006A2996" w:rsidP="006A2996">
      <w:pPr>
        <w:spacing w:before="60" w:after="60"/>
        <w:ind w:left="720"/>
        <w:jc w:val="both"/>
        <w:rPr>
          <w:color w:val="000000"/>
          <w:szCs w:val="22"/>
        </w:rPr>
      </w:pPr>
      <w:r w:rsidRPr="003315C9">
        <w:rPr>
          <w:color w:val="000000"/>
          <w:szCs w:val="22"/>
        </w:rPr>
        <w:t xml:space="preserve">PRE SQA will verify System Requirements in a test environment </w:t>
      </w:r>
      <w:r>
        <w:rPr>
          <w:color w:val="000000"/>
          <w:szCs w:val="22"/>
        </w:rPr>
        <w:t>mirroring the production accounts to the best ability it can be</w:t>
      </w:r>
      <w:r w:rsidR="00D06BCB">
        <w:rPr>
          <w:color w:val="000000"/>
          <w:szCs w:val="22"/>
        </w:rPr>
        <w:t>.</w:t>
      </w:r>
      <w:r w:rsidRPr="005C0405">
        <w:rPr>
          <w:color w:val="000000"/>
          <w:szCs w:val="22"/>
        </w:rPr>
        <w:t xml:space="preserve"> </w:t>
      </w:r>
      <w:r>
        <w:rPr>
          <w:color w:val="000000"/>
          <w:szCs w:val="22"/>
        </w:rPr>
        <w:t>D</w:t>
      </w:r>
      <w:r w:rsidRPr="003315C9">
        <w:rPr>
          <w:color w:val="000000"/>
          <w:szCs w:val="22"/>
        </w:rPr>
        <w:t>uring the execution of the system testing Rational Clear Quest will be used to log all incidents found. It will be the responsibility of the PMs or their designees to ensure that all issues are dealt with in a timely manner. </w:t>
      </w:r>
    </w:p>
    <w:p w:rsidR="006A2996" w:rsidRPr="00EC6315" w:rsidRDefault="006A2996" w:rsidP="006A2996">
      <w:pPr>
        <w:pStyle w:val="BodyText2"/>
        <w:keepNext w:val="0"/>
        <w:keepLines w:val="0"/>
        <w:numPr>
          <w:ilvl w:val="0"/>
          <w:numId w:val="52"/>
        </w:numPr>
        <w:autoSpaceDE w:val="0"/>
        <w:autoSpaceDN w:val="0"/>
        <w:adjustRightInd w:val="0"/>
        <w:spacing w:before="60" w:beforeAutospacing="0" w:after="60" w:afterAutospacing="0"/>
      </w:pPr>
      <w:r w:rsidRPr="00EC6315">
        <w:t xml:space="preserve">High Impact Test Incident is an error or lack of functionality that: </w:t>
      </w:r>
    </w:p>
    <w:p w:rsidR="006A2996" w:rsidRPr="00EC6315" w:rsidRDefault="006A2996" w:rsidP="006A2996">
      <w:pPr>
        <w:pStyle w:val="BodyText2"/>
        <w:keepNext w:val="0"/>
        <w:keepLines w:val="0"/>
        <w:numPr>
          <w:ilvl w:val="0"/>
          <w:numId w:val="49"/>
        </w:numPr>
        <w:autoSpaceDE w:val="0"/>
        <w:autoSpaceDN w:val="0"/>
        <w:adjustRightInd w:val="0"/>
        <w:spacing w:before="60" w:beforeAutospacing="0" w:after="60" w:afterAutospacing="0"/>
      </w:pPr>
      <w:r w:rsidRPr="00EC6315">
        <w:t xml:space="preserve">Jeopardizes patient or personnel safety by corrupt or incorrect data </w:t>
      </w:r>
    </w:p>
    <w:p w:rsidR="006A2996" w:rsidRPr="00EC6315" w:rsidRDefault="006A2996" w:rsidP="006A2996">
      <w:pPr>
        <w:pStyle w:val="BodyText2"/>
        <w:keepNext w:val="0"/>
        <w:keepLines w:val="0"/>
        <w:numPr>
          <w:ilvl w:val="0"/>
          <w:numId w:val="49"/>
        </w:numPr>
        <w:autoSpaceDE w:val="0"/>
        <w:autoSpaceDN w:val="0"/>
        <w:adjustRightInd w:val="0"/>
        <w:spacing w:before="60" w:beforeAutospacing="0" w:after="60" w:afterAutospacing="0"/>
      </w:pPr>
      <w:r w:rsidRPr="00EC6315">
        <w:t xml:space="preserve">Has no workaround to provide similar functionality and this functionality is required to move to system, integration, or user acceptance </w:t>
      </w:r>
    </w:p>
    <w:p w:rsidR="006A2996" w:rsidRPr="00EC6315" w:rsidRDefault="006A2996" w:rsidP="006A2996">
      <w:pPr>
        <w:pStyle w:val="BodyText2"/>
        <w:keepNext w:val="0"/>
        <w:keepLines w:val="0"/>
        <w:numPr>
          <w:ilvl w:val="0"/>
          <w:numId w:val="49"/>
        </w:numPr>
        <w:autoSpaceDE w:val="0"/>
        <w:autoSpaceDN w:val="0"/>
        <w:adjustRightInd w:val="0"/>
        <w:spacing w:before="60" w:beforeAutospacing="0" w:after="60" w:afterAutospacing="0"/>
      </w:pPr>
      <w:r w:rsidRPr="00EC6315">
        <w:t xml:space="preserve">Adversely affects all users or key user functionality </w:t>
      </w:r>
    </w:p>
    <w:p w:rsidR="006A2996" w:rsidRPr="00EC6315" w:rsidRDefault="006A2996" w:rsidP="006A2996">
      <w:pPr>
        <w:pStyle w:val="BodyText2"/>
        <w:keepNext w:val="0"/>
        <w:keepLines w:val="0"/>
        <w:numPr>
          <w:ilvl w:val="0"/>
          <w:numId w:val="49"/>
        </w:numPr>
        <w:autoSpaceDE w:val="0"/>
        <w:autoSpaceDN w:val="0"/>
        <w:adjustRightInd w:val="0"/>
        <w:spacing w:before="60" w:beforeAutospacing="0" w:after="60" w:afterAutospacing="0"/>
      </w:pPr>
      <w:r w:rsidRPr="00EC6315">
        <w:t xml:space="preserve">Represents a significant value or loss of life, money, or time </w:t>
      </w:r>
    </w:p>
    <w:p w:rsidR="006A2996" w:rsidRPr="00EC6315" w:rsidRDefault="006A2996" w:rsidP="006A2996">
      <w:pPr>
        <w:pStyle w:val="BodyText2"/>
        <w:keepNext w:val="0"/>
        <w:keepLines w:val="0"/>
        <w:numPr>
          <w:ilvl w:val="0"/>
          <w:numId w:val="49"/>
        </w:numPr>
        <w:autoSpaceDE w:val="0"/>
        <w:autoSpaceDN w:val="0"/>
        <w:adjustRightInd w:val="0"/>
        <w:spacing w:before="60" w:beforeAutospacing="0" w:after="60" w:afterAutospacing="0"/>
      </w:pPr>
      <w:r w:rsidRPr="00EC6315">
        <w:t xml:space="preserve">Is governed by Congressional mandate </w:t>
      </w:r>
    </w:p>
    <w:p w:rsidR="006A2996" w:rsidRPr="00EC6315" w:rsidRDefault="006A2996" w:rsidP="006A2996">
      <w:pPr>
        <w:pStyle w:val="BodyText2"/>
        <w:keepNext w:val="0"/>
        <w:keepLines w:val="0"/>
        <w:numPr>
          <w:ilvl w:val="0"/>
          <w:numId w:val="49"/>
        </w:numPr>
        <w:autoSpaceDE w:val="0"/>
        <w:autoSpaceDN w:val="0"/>
        <w:adjustRightInd w:val="0"/>
        <w:spacing w:before="60" w:beforeAutospacing="0" w:after="60" w:afterAutospacing="0"/>
      </w:pPr>
      <w:r w:rsidRPr="00EC6315">
        <w:t xml:space="preserve">Affects Veterans Integrated Services Network (VISN) with regards to providing consistent and safe healthcare </w:t>
      </w:r>
    </w:p>
    <w:p w:rsidR="006A2996" w:rsidRPr="00EC6315" w:rsidRDefault="006A2996" w:rsidP="006A2996">
      <w:pPr>
        <w:pStyle w:val="BodyText2"/>
        <w:keepNext w:val="0"/>
        <w:keepLines w:val="0"/>
        <w:numPr>
          <w:ilvl w:val="0"/>
          <w:numId w:val="49"/>
        </w:numPr>
        <w:autoSpaceDE w:val="0"/>
        <w:autoSpaceDN w:val="0"/>
        <w:adjustRightInd w:val="0"/>
        <w:spacing w:before="60" w:beforeAutospacing="0" w:after="60" w:afterAutospacing="0"/>
      </w:pPr>
      <w:r w:rsidRPr="00EC6315">
        <w:t xml:space="preserve">Is sponsored by the National Program Office </w:t>
      </w:r>
    </w:p>
    <w:p w:rsidR="006A2996" w:rsidRPr="00EC6315" w:rsidRDefault="006A2996" w:rsidP="006A2996">
      <w:pPr>
        <w:pStyle w:val="BodyText2"/>
        <w:keepNext w:val="0"/>
        <w:keepLines w:val="0"/>
        <w:numPr>
          <w:ilvl w:val="0"/>
          <w:numId w:val="49"/>
        </w:numPr>
        <w:autoSpaceDE w:val="0"/>
        <w:autoSpaceDN w:val="0"/>
        <w:adjustRightInd w:val="0"/>
        <w:spacing w:before="60" w:beforeAutospacing="0" w:after="60" w:afterAutospacing="0"/>
      </w:pPr>
      <w:r w:rsidRPr="00EC6315">
        <w:t xml:space="preserve">Negatively impacts essential operating or business processing </w:t>
      </w:r>
    </w:p>
    <w:p w:rsidR="006A2996" w:rsidRPr="00EC6315" w:rsidRDefault="006A2996" w:rsidP="006A2996">
      <w:pPr>
        <w:pStyle w:val="BodyText2"/>
        <w:keepNext w:val="0"/>
        <w:keepLines w:val="0"/>
        <w:numPr>
          <w:ilvl w:val="0"/>
          <w:numId w:val="49"/>
        </w:numPr>
        <w:autoSpaceDE w:val="0"/>
        <w:autoSpaceDN w:val="0"/>
        <w:adjustRightInd w:val="0"/>
        <w:spacing w:before="60" w:beforeAutospacing="0" w:after="60" w:afterAutospacing="0"/>
      </w:pPr>
      <w:r w:rsidRPr="00EC6315">
        <w:t xml:space="preserve">System shuts down and product will not operate and cannot be kept “alive” </w:t>
      </w:r>
    </w:p>
    <w:p w:rsidR="006A2996" w:rsidRPr="00EC6315" w:rsidRDefault="006A2996" w:rsidP="006A2996">
      <w:pPr>
        <w:pStyle w:val="BodyText2"/>
        <w:keepNext w:val="0"/>
        <w:keepLines w:val="0"/>
        <w:numPr>
          <w:ilvl w:val="0"/>
          <w:numId w:val="52"/>
        </w:numPr>
        <w:autoSpaceDE w:val="0"/>
        <w:autoSpaceDN w:val="0"/>
        <w:adjustRightInd w:val="0"/>
        <w:spacing w:before="60" w:beforeAutospacing="0" w:after="60" w:afterAutospacing="0"/>
      </w:pPr>
      <w:r w:rsidRPr="00EC6315">
        <w:t xml:space="preserve">Medium Impact Test Incident is an error or lack of functionality that: </w:t>
      </w:r>
    </w:p>
    <w:p w:rsidR="006A2996" w:rsidRPr="00EC6315" w:rsidRDefault="006A2996" w:rsidP="006A2996">
      <w:pPr>
        <w:pStyle w:val="BodyText2"/>
        <w:keepNext w:val="0"/>
        <w:keepLines w:val="0"/>
        <w:numPr>
          <w:ilvl w:val="0"/>
          <w:numId w:val="50"/>
        </w:numPr>
        <w:autoSpaceDE w:val="0"/>
        <w:autoSpaceDN w:val="0"/>
        <w:adjustRightInd w:val="0"/>
        <w:spacing w:before="60" w:beforeAutospacing="0" w:after="60" w:afterAutospacing="0"/>
      </w:pPr>
      <w:r w:rsidRPr="00EC6315">
        <w:t xml:space="preserve">Has a reasonable workaround to maintain functionality </w:t>
      </w:r>
    </w:p>
    <w:p w:rsidR="006A2996" w:rsidRPr="00EC6315" w:rsidRDefault="006A2996" w:rsidP="006A2996">
      <w:pPr>
        <w:pStyle w:val="BodyText2"/>
        <w:keepNext w:val="0"/>
        <w:keepLines w:val="0"/>
        <w:numPr>
          <w:ilvl w:val="0"/>
          <w:numId w:val="50"/>
        </w:numPr>
        <w:autoSpaceDE w:val="0"/>
        <w:autoSpaceDN w:val="0"/>
        <w:adjustRightInd w:val="0"/>
        <w:spacing w:before="60" w:beforeAutospacing="0" w:after="60" w:afterAutospacing="0"/>
      </w:pPr>
      <w:r w:rsidRPr="00EC6315">
        <w:t xml:space="preserve">Impacts a small group of users, but has workaround </w:t>
      </w:r>
    </w:p>
    <w:p w:rsidR="006A2996" w:rsidRPr="00EC6315" w:rsidRDefault="006A2996" w:rsidP="006A2996">
      <w:pPr>
        <w:pStyle w:val="BodyText2"/>
        <w:keepNext w:val="0"/>
        <w:keepLines w:val="0"/>
        <w:numPr>
          <w:ilvl w:val="0"/>
          <w:numId w:val="50"/>
        </w:numPr>
        <w:autoSpaceDE w:val="0"/>
        <w:autoSpaceDN w:val="0"/>
        <w:adjustRightInd w:val="0"/>
        <w:spacing w:before="60" w:beforeAutospacing="0" w:after="60" w:afterAutospacing="0"/>
      </w:pPr>
      <w:r w:rsidRPr="00EC6315">
        <w:t xml:space="preserve">Functionality works but not to requirements, specifications, or standards and workflow is not hampered </w:t>
      </w:r>
    </w:p>
    <w:p w:rsidR="006A2996" w:rsidRPr="00EC6315" w:rsidRDefault="006A2996" w:rsidP="006A2996">
      <w:pPr>
        <w:pStyle w:val="BodyText2"/>
        <w:keepNext w:val="0"/>
        <w:keepLines w:val="0"/>
        <w:numPr>
          <w:ilvl w:val="0"/>
          <w:numId w:val="52"/>
        </w:numPr>
        <w:autoSpaceDE w:val="0"/>
        <w:autoSpaceDN w:val="0"/>
        <w:adjustRightInd w:val="0"/>
        <w:spacing w:before="60" w:beforeAutospacing="0" w:after="60" w:afterAutospacing="0"/>
      </w:pPr>
      <w:r w:rsidRPr="00EC6315">
        <w:lastRenderedPageBreak/>
        <w:t>Low Impact Test Incident is an error or lack of functionality that may cause operator/user inconvenience and minimally affects operational processing</w:t>
      </w:r>
      <w:r w:rsidR="00A47F19">
        <w:t>:</w:t>
      </w:r>
    </w:p>
    <w:p w:rsidR="006A2996" w:rsidRPr="00EC6315" w:rsidRDefault="006A2996" w:rsidP="006A2996">
      <w:pPr>
        <w:pStyle w:val="BodyText2"/>
        <w:keepNext w:val="0"/>
        <w:keepLines w:val="0"/>
        <w:numPr>
          <w:ilvl w:val="0"/>
          <w:numId w:val="51"/>
        </w:numPr>
        <w:autoSpaceDE w:val="0"/>
        <w:autoSpaceDN w:val="0"/>
        <w:adjustRightInd w:val="0"/>
        <w:spacing w:before="60" w:beforeAutospacing="0" w:after="60" w:afterAutospacing="0"/>
      </w:pPr>
      <w:r w:rsidRPr="00EC6315">
        <w:t xml:space="preserve">Spelling errors </w:t>
      </w:r>
    </w:p>
    <w:p w:rsidR="006A2996" w:rsidRDefault="006A2996" w:rsidP="006A2996">
      <w:pPr>
        <w:pStyle w:val="BodyText2"/>
        <w:keepNext w:val="0"/>
        <w:keepLines w:val="0"/>
        <w:numPr>
          <w:ilvl w:val="0"/>
          <w:numId w:val="51"/>
        </w:numPr>
        <w:autoSpaceDE w:val="0"/>
        <w:autoSpaceDN w:val="0"/>
        <w:adjustRightInd w:val="0"/>
        <w:spacing w:before="60" w:beforeAutospacing="0" w:after="60" w:afterAutospacing="0"/>
      </w:pPr>
      <w:r>
        <w:t>Minor f</w:t>
      </w:r>
      <w:r w:rsidRPr="00EC6315">
        <w:t xml:space="preserve">ormatting errors that do not affect functionality/visibility </w:t>
      </w:r>
    </w:p>
    <w:p w:rsidR="006A2996" w:rsidRPr="00EC6315" w:rsidRDefault="006A2996" w:rsidP="006A2996">
      <w:pPr>
        <w:pStyle w:val="BodyText2"/>
        <w:keepNext w:val="0"/>
        <w:keepLines w:val="0"/>
        <w:numPr>
          <w:ilvl w:val="0"/>
          <w:numId w:val="52"/>
        </w:numPr>
        <w:autoSpaceDE w:val="0"/>
        <w:autoSpaceDN w:val="0"/>
        <w:adjustRightInd w:val="0"/>
        <w:spacing w:before="60" w:beforeAutospacing="0" w:after="60" w:afterAutospacing="0"/>
      </w:pPr>
      <w:r w:rsidRPr="00EC6315">
        <w:t xml:space="preserve">Enhancement Test Incident is something that would be “nice” to have in the integration piece but was not included in the specifications. </w:t>
      </w:r>
    </w:p>
    <w:p w:rsidR="00A83EB5" w:rsidRDefault="00A83EB5" w:rsidP="00A83EB5">
      <w:pPr>
        <w:pStyle w:val="Heading2"/>
        <w:keepNext/>
        <w:keepLines/>
        <w:ind w:left="907" w:hanging="907"/>
      </w:pPr>
      <w:r>
        <w:t>Risk-based Testing</w:t>
      </w:r>
      <w:bookmarkEnd w:id="44"/>
      <w:bookmarkEnd w:id="45"/>
      <w:bookmarkEnd w:id="46"/>
    </w:p>
    <w:p w:rsidR="008934CA" w:rsidRPr="00304A53" w:rsidRDefault="008934CA" w:rsidP="008934CA">
      <w:pPr>
        <w:pStyle w:val="BodyText"/>
      </w:pPr>
      <w:bookmarkStart w:id="47" w:name="_Toc205632722"/>
      <w:bookmarkStart w:id="48" w:name="_Toc233599162"/>
      <w:bookmarkStart w:id="49" w:name="_Toc286206173"/>
      <w:r w:rsidRPr="00304A53">
        <w:t>The greatest risk to the VA community is the loss of connectivity between</w:t>
      </w:r>
      <w:r w:rsidR="003817FF">
        <w:t xml:space="preserve"> the</w:t>
      </w:r>
      <w:r w:rsidRPr="00304A53">
        <w:t xml:space="preserve"> CPRS </w:t>
      </w:r>
      <w:r w:rsidR="00A47F19">
        <w:t>Graphical User Interface (</w:t>
      </w:r>
      <w:r w:rsidRPr="00304A53">
        <w:t>GUI</w:t>
      </w:r>
      <w:r w:rsidR="00A47F19">
        <w:t>)</w:t>
      </w:r>
      <w:r w:rsidRPr="00304A53">
        <w:t xml:space="preserve"> and the PRE database which could put numerous patients at risk.  Error Handling for system outages for this have the highest testing priority, followed by error handling for drug errors then order based errors. Information presented for these errors must be concise to lead to quick resolution of the service interruption.  PRE error handling testing will be conducted at the Drug, Order and System level to minimize this risk.  </w:t>
      </w:r>
    </w:p>
    <w:p w:rsidR="008934CA" w:rsidRDefault="008934CA" w:rsidP="008934CA">
      <w:pPr>
        <w:pStyle w:val="BodyText"/>
      </w:pPr>
      <w:r w:rsidRPr="00304A53">
        <w:t>In addition</w:t>
      </w:r>
      <w:r w:rsidR="003817FF">
        <w:t>,</w:t>
      </w:r>
      <w:r w:rsidRPr="00304A53">
        <w:t xml:space="preserve"> all requirements which are identified as Patient Safety Issues have the highest test priority and are verified first in the test cycle.</w:t>
      </w:r>
      <w:r>
        <w:t xml:space="preserve"> The regression testing selected to be executed is selected to cover all the functionality areas impacted by the changes.</w:t>
      </w:r>
    </w:p>
    <w:p w:rsidR="006A2996" w:rsidRDefault="006A2996" w:rsidP="008934CA">
      <w:pPr>
        <w:pStyle w:val="BodyText"/>
      </w:pPr>
      <w:r>
        <w:t>Regression testing was completed for high risk functionality as defined by the business owner within iterations of the builds due to schedule limitations</w:t>
      </w:r>
    </w:p>
    <w:p w:rsidR="00A83EB5" w:rsidRPr="001F7DF8" w:rsidRDefault="00A83EB5" w:rsidP="00A83EB5">
      <w:pPr>
        <w:pStyle w:val="Heading2"/>
        <w:keepNext/>
        <w:keepLines/>
        <w:ind w:left="907" w:hanging="907"/>
      </w:pPr>
      <w:r w:rsidRPr="001F7DF8">
        <w:t>Enterprise Testing</w:t>
      </w:r>
      <w:bookmarkEnd w:id="47"/>
      <w:bookmarkEnd w:id="48"/>
      <w:bookmarkEnd w:id="49"/>
    </w:p>
    <w:p w:rsidR="00C87E83" w:rsidRDefault="00C87E83" w:rsidP="00C87E83">
      <w:pPr>
        <w:pStyle w:val="BodyText"/>
      </w:pPr>
      <w:r>
        <w:t xml:space="preserve">The </w:t>
      </w:r>
      <w:r w:rsidR="00FD5E72">
        <w:t xml:space="preserve">Enterprise </w:t>
      </w:r>
      <w:r w:rsidR="00A36191">
        <w:t>T</w:t>
      </w:r>
      <w:r>
        <w:t xml:space="preserve">esting </w:t>
      </w:r>
      <w:r w:rsidR="00A36191">
        <w:t>S</w:t>
      </w:r>
      <w:r>
        <w:t xml:space="preserve">ervices </w:t>
      </w:r>
      <w:r w:rsidR="00FD5E72">
        <w:t xml:space="preserve">(ETS) </w:t>
      </w:r>
      <w:r>
        <w:t xml:space="preserve">organization plans to review the test results provided by the </w:t>
      </w:r>
      <w:r>
        <w:rPr>
          <w:rFonts w:cs="Arial"/>
          <w:color w:val="000000"/>
        </w:rPr>
        <w:t>MOCHA</w:t>
      </w:r>
      <w:r w:rsidR="00100120">
        <w:rPr>
          <w:rFonts w:cs="Arial"/>
          <w:color w:val="000000"/>
        </w:rPr>
        <w:t xml:space="preserve"> </w:t>
      </w:r>
      <w:r>
        <w:rPr>
          <w:rFonts w:cs="Arial"/>
          <w:color w:val="000000"/>
        </w:rPr>
        <w:t xml:space="preserve">2.1 SQA </w:t>
      </w:r>
      <w:r>
        <w:t>team.</w:t>
      </w:r>
    </w:p>
    <w:p w:rsidR="00C87E83" w:rsidRDefault="00C87E83" w:rsidP="00C87E83">
      <w:pPr>
        <w:pStyle w:val="BodyText"/>
        <w:spacing w:before="0" w:after="0"/>
      </w:pPr>
      <w:r>
        <w:t>Artifacts that will be provided to the Enterprise testing team are:</w:t>
      </w:r>
    </w:p>
    <w:p w:rsidR="00C87E83" w:rsidRDefault="00C87E83" w:rsidP="00A36191">
      <w:pPr>
        <w:pStyle w:val="BodyText"/>
        <w:numPr>
          <w:ilvl w:val="0"/>
          <w:numId w:val="59"/>
        </w:numPr>
        <w:spacing w:before="0" w:after="0"/>
      </w:pPr>
      <w:r>
        <w:t>M</w:t>
      </w:r>
      <w:r w:rsidR="00A36191">
        <w:t>OCHA</w:t>
      </w:r>
      <w:r w:rsidR="00100120">
        <w:t xml:space="preserve"> </w:t>
      </w:r>
      <w:r>
        <w:t>2.</w:t>
      </w:r>
      <w:r w:rsidR="00711EF5">
        <w:t>1</w:t>
      </w:r>
      <w:r>
        <w:t xml:space="preserve"> Test Evaluation Summary</w:t>
      </w:r>
    </w:p>
    <w:p w:rsidR="00C87E83" w:rsidRDefault="00C87E83" w:rsidP="00A36191">
      <w:pPr>
        <w:pStyle w:val="BodyText"/>
        <w:numPr>
          <w:ilvl w:val="0"/>
          <w:numId w:val="59"/>
        </w:numPr>
        <w:spacing w:before="0" w:after="0"/>
      </w:pPr>
      <w:r>
        <w:t>IP, OP</w:t>
      </w:r>
      <w:r w:rsidR="00A36191">
        <w:t>,</w:t>
      </w:r>
      <w:r>
        <w:t xml:space="preserve"> and PDM Requirements Traceability Matrices (RTM )</w:t>
      </w:r>
    </w:p>
    <w:p w:rsidR="00C87E83" w:rsidRDefault="00C87E83" w:rsidP="00A36191">
      <w:pPr>
        <w:pStyle w:val="BodyText"/>
        <w:numPr>
          <w:ilvl w:val="0"/>
          <w:numId w:val="59"/>
        </w:numPr>
        <w:spacing w:before="0" w:after="0"/>
      </w:pPr>
      <w:r>
        <w:t>Test cases and Test results if required</w:t>
      </w:r>
    </w:p>
    <w:p w:rsidR="00C96FD1" w:rsidRPr="001F7DF8" w:rsidRDefault="00C96FD1" w:rsidP="00A83EB5">
      <w:pPr>
        <w:pStyle w:val="BodyText"/>
      </w:pPr>
    </w:p>
    <w:p w:rsidR="00A83EB5" w:rsidRPr="00C37E32" w:rsidRDefault="00A83EB5" w:rsidP="00C37E32">
      <w:pPr>
        <w:pStyle w:val="Heading3"/>
      </w:pPr>
      <w:bookmarkStart w:id="50" w:name="_Toc205632723"/>
      <w:bookmarkStart w:id="51" w:name="_Toc233599163"/>
      <w:bookmarkStart w:id="52" w:name="_Toc286206174"/>
      <w:r w:rsidRPr="00C37E32">
        <w:t>Security Testing</w:t>
      </w:r>
      <w:bookmarkEnd w:id="50"/>
      <w:bookmarkEnd w:id="51"/>
      <w:bookmarkEnd w:id="52"/>
    </w:p>
    <w:p w:rsidR="00A83EB5" w:rsidRDefault="005356DB" w:rsidP="00A83EB5">
      <w:pPr>
        <w:pStyle w:val="BodyText"/>
      </w:pPr>
      <w:r w:rsidRPr="006F1B77">
        <w:t>VistA MOCHA is a Legacy Application which does not have any built</w:t>
      </w:r>
      <w:r w:rsidR="008847D3">
        <w:t>-in</w:t>
      </w:r>
      <w:r w:rsidRPr="006F1B77">
        <w:t xml:space="preserve"> Security features in the application. (The users of the Pharmacy application are aut</w:t>
      </w:r>
      <w:r>
        <w:t>henticated by the Security keys</w:t>
      </w:r>
      <w:r w:rsidR="00911A0D">
        <w:t xml:space="preserve"> </w:t>
      </w:r>
      <w:r w:rsidRPr="006F1B77">
        <w:t>of the Local VA Medical Center).</w:t>
      </w:r>
      <w:r w:rsidR="008847D3">
        <w:t xml:space="preserve">  VA currently does not require MUMPS code to be tested with Fortify; however MOCHA Server code is scanned by the VA developer for security issues and is required to resolve any Criti</w:t>
      </w:r>
      <w:r w:rsidR="00911A0D">
        <w:t>c</w:t>
      </w:r>
      <w:r w:rsidR="008847D3">
        <w:t>al or High findings prior to product release.</w:t>
      </w:r>
    </w:p>
    <w:p w:rsidR="00A36191" w:rsidRPr="001F7DF8" w:rsidRDefault="00A36191" w:rsidP="00A83EB5">
      <w:pPr>
        <w:pStyle w:val="BodyText"/>
      </w:pPr>
    </w:p>
    <w:p w:rsidR="00A83EB5" w:rsidRPr="00C37E32" w:rsidRDefault="00A83EB5" w:rsidP="00C37E32">
      <w:pPr>
        <w:pStyle w:val="Heading3"/>
      </w:pPr>
      <w:bookmarkStart w:id="53" w:name="_Toc205632724"/>
      <w:bookmarkStart w:id="54" w:name="_Toc233599164"/>
      <w:bookmarkStart w:id="55" w:name="_Toc286206175"/>
      <w:r w:rsidRPr="00C37E32">
        <w:t>Privacy Testing</w:t>
      </w:r>
      <w:bookmarkEnd w:id="53"/>
      <w:bookmarkEnd w:id="54"/>
      <w:bookmarkEnd w:id="55"/>
    </w:p>
    <w:p w:rsidR="00E8061A" w:rsidRPr="003315C9" w:rsidRDefault="00E8061A" w:rsidP="00E8061A">
      <w:pPr>
        <w:rPr>
          <w:sz w:val="24"/>
        </w:rPr>
      </w:pPr>
      <w:r w:rsidRPr="003315C9">
        <w:rPr>
          <w:color w:val="000000"/>
          <w:szCs w:val="22"/>
        </w:rPr>
        <w:t xml:space="preserve">Testing of the new functionalities </w:t>
      </w:r>
      <w:r w:rsidR="004B24C9" w:rsidRPr="003315C9">
        <w:rPr>
          <w:color w:val="000000"/>
          <w:szCs w:val="22"/>
        </w:rPr>
        <w:t>i</w:t>
      </w:r>
      <w:r w:rsidR="004B24C9">
        <w:rPr>
          <w:color w:val="000000"/>
          <w:szCs w:val="22"/>
        </w:rPr>
        <w:t>s</w:t>
      </w:r>
      <w:r w:rsidR="004B24C9" w:rsidRPr="003315C9">
        <w:rPr>
          <w:color w:val="000000"/>
          <w:szCs w:val="22"/>
        </w:rPr>
        <w:t xml:space="preserve"> </w:t>
      </w:r>
      <w:r w:rsidRPr="003315C9">
        <w:rPr>
          <w:color w:val="000000"/>
          <w:szCs w:val="22"/>
        </w:rPr>
        <w:t>done in SQA VistA accounts at Bay Pines that only include test data</w:t>
      </w:r>
      <w:r>
        <w:rPr>
          <w:color w:val="000000"/>
          <w:szCs w:val="22"/>
        </w:rPr>
        <w:t xml:space="preserve"> and are de - identified</w:t>
      </w:r>
      <w:r w:rsidRPr="003315C9">
        <w:rPr>
          <w:color w:val="000000"/>
          <w:szCs w:val="22"/>
        </w:rPr>
        <w:t>. As a result patient privacy is not jeopardized.</w:t>
      </w:r>
      <w:r w:rsidR="00FB7B81" w:rsidRPr="003315C9" w:rsidDel="00FB7B81">
        <w:rPr>
          <w:color w:val="000000"/>
          <w:szCs w:val="22"/>
        </w:rPr>
        <w:t xml:space="preserve"> </w:t>
      </w:r>
    </w:p>
    <w:p w:rsidR="00A83EB5" w:rsidRPr="001F7DF8" w:rsidRDefault="00A83EB5" w:rsidP="00A83EB5">
      <w:pPr>
        <w:pStyle w:val="BodyText"/>
      </w:pPr>
    </w:p>
    <w:p w:rsidR="00A83EB5" w:rsidRPr="001F7DF8" w:rsidRDefault="00A83EB5" w:rsidP="00A83EB5">
      <w:pPr>
        <w:pStyle w:val="Heading3"/>
        <w:keepNext/>
        <w:keepLines/>
      </w:pPr>
      <w:bookmarkStart w:id="56" w:name="_Toc205632725"/>
      <w:bookmarkStart w:id="57" w:name="_Toc233599165"/>
      <w:bookmarkStart w:id="58" w:name="_Toc286206176"/>
      <w:r w:rsidRPr="001F7DF8">
        <w:lastRenderedPageBreak/>
        <w:t>Section 508 Compliance Testing</w:t>
      </w:r>
      <w:bookmarkEnd w:id="56"/>
      <w:bookmarkEnd w:id="57"/>
      <w:bookmarkEnd w:id="58"/>
    </w:p>
    <w:p w:rsidR="00711EF5" w:rsidRPr="00386042" w:rsidRDefault="00711EF5" w:rsidP="00711EF5">
      <w:pPr>
        <w:pStyle w:val="BodyText"/>
      </w:pPr>
      <w:r w:rsidRPr="00386042">
        <w:t>I</w:t>
      </w:r>
      <w:r>
        <w:t>t has been determined by the MOCHA</w:t>
      </w:r>
      <w:r w:rsidR="00100120">
        <w:t xml:space="preserve"> </w:t>
      </w:r>
      <w:r>
        <w:t>2.1 Project Manager</w:t>
      </w:r>
      <w:r w:rsidRPr="00386042">
        <w:t xml:space="preserve"> that Section 508 testing wi</w:t>
      </w:r>
      <w:r>
        <w:t>ll be conducted during MOCHA</w:t>
      </w:r>
      <w:r w:rsidR="00100120">
        <w:t xml:space="preserve"> </w:t>
      </w:r>
      <w:r>
        <w:t>2.1</w:t>
      </w:r>
      <w:r w:rsidRPr="00386042">
        <w:t xml:space="preserve"> testing. </w:t>
      </w:r>
    </w:p>
    <w:p w:rsidR="00711EF5" w:rsidRPr="00386042" w:rsidRDefault="00711EF5" w:rsidP="00711EF5">
      <w:pPr>
        <w:pStyle w:val="BodyText"/>
      </w:pPr>
      <w:r w:rsidRPr="00386042">
        <w:t>During</w:t>
      </w:r>
      <w:r>
        <w:t xml:space="preserve"> product development the MOCHA</w:t>
      </w:r>
      <w:r w:rsidR="00E67EDE">
        <w:t xml:space="preserve"> </w:t>
      </w:r>
      <w:r>
        <w:t xml:space="preserve">2.1 </w:t>
      </w:r>
      <w:r w:rsidRPr="00386042">
        <w:t>Development Team will conduc</w:t>
      </w:r>
      <w:r>
        <w:t>t a self-evaluation of the MOCHA</w:t>
      </w:r>
      <w:r w:rsidR="00100120">
        <w:t xml:space="preserve"> </w:t>
      </w:r>
      <w:r>
        <w:t>2.1</w:t>
      </w:r>
      <w:r w:rsidRPr="00386042">
        <w:t xml:space="preserve"> application in order to detect potential 508 compliance violations.  </w:t>
      </w:r>
    </w:p>
    <w:p w:rsidR="00711EF5" w:rsidRPr="00386042" w:rsidRDefault="00711EF5" w:rsidP="00711EF5">
      <w:pPr>
        <w:pStyle w:val="BodyText"/>
      </w:pPr>
      <w:r>
        <w:t>During functionality testing the MOCHA</w:t>
      </w:r>
      <w:r w:rsidR="00E67EDE">
        <w:t xml:space="preserve"> </w:t>
      </w:r>
      <w:r>
        <w:t>2.1</w:t>
      </w:r>
      <w:r w:rsidR="00E95344">
        <w:t xml:space="preserve"> Development Team and</w:t>
      </w:r>
      <w:r>
        <w:t xml:space="preserve"> </w:t>
      </w:r>
      <w:r w:rsidRPr="00386042">
        <w:t>SQA</w:t>
      </w:r>
      <w:r w:rsidR="00E67EDE">
        <w:t xml:space="preserve"> </w:t>
      </w:r>
      <w:r w:rsidR="00E95344">
        <w:t xml:space="preserve">team </w:t>
      </w:r>
      <w:r w:rsidRPr="00386042">
        <w:t xml:space="preserve">will work with the Section 508 Office to ensure that compliance testing is properly performed and the application meets the requirements </w:t>
      </w:r>
      <w:r w:rsidR="00E67EDE">
        <w:t xml:space="preserve">as </w:t>
      </w:r>
      <w:r w:rsidRPr="00386042">
        <w:t>specified in</w:t>
      </w:r>
      <w:r w:rsidR="00E67EDE">
        <w:t xml:space="preserve"> the</w:t>
      </w:r>
      <w:r w:rsidRPr="00386042">
        <w:t xml:space="preserve"> “Usability </w:t>
      </w:r>
      <w:proofErr w:type="gramStart"/>
      <w:r w:rsidRPr="00386042">
        <w:t>Specifications</w:t>
      </w:r>
      <w:r w:rsidR="00E67EDE">
        <w:t xml:space="preserve"> </w:t>
      </w:r>
      <w:r w:rsidRPr="00386042">
        <w:t>”</w:t>
      </w:r>
      <w:proofErr w:type="gramEnd"/>
      <w:r w:rsidRPr="00386042">
        <w:t xml:space="preserve"> </w:t>
      </w:r>
      <w:r w:rsidR="00E67EDE">
        <w:t>section of</w:t>
      </w:r>
      <w:r w:rsidRPr="00386042">
        <w:t xml:space="preserve"> the </w:t>
      </w:r>
      <w:r w:rsidR="00E67EDE">
        <w:t xml:space="preserve">MOCHA 2.1 </w:t>
      </w:r>
      <w:r w:rsidRPr="00386042">
        <w:t>Requirements Specification Document</w:t>
      </w:r>
      <w:r w:rsidR="00E67EDE">
        <w:t xml:space="preserve"> </w:t>
      </w:r>
    </w:p>
    <w:p w:rsidR="00711EF5" w:rsidRDefault="00711EF5" w:rsidP="00711EF5">
      <w:pPr>
        <w:pStyle w:val="BodyText"/>
      </w:pPr>
      <w:r w:rsidRPr="00386042">
        <w:t>The 508 compliance group has several checklists that</w:t>
      </w:r>
      <w:r w:rsidR="00E95344">
        <w:t xml:space="preserve"> they will run against the MOCHA</w:t>
      </w:r>
      <w:r w:rsidR="00100120">
        <w:t xml:space="preserve"> </w:t>
      </w:r>
      <w:r w:rsidR="00E95344">
        <w:t>2.1</w:t>
      </w:r>
      <w:r w:rsidRPr="00386042">
        <w:t xml:space="preserve"> application to ensure that the application meets the items in the checklist.  The checklists are located at:   </w:t>
      </w:r>
    </w:p>
    <w:p w:rsidR="00E67EDE" w:rsidRDefault="00507AC4" w:rsidP="00711EF5">
      <w:pPr>
        <w:rPr>
          <w:color w:val="1F497D"/>
        </w:rPr>
      </w:pPr>
      <w:hyperlink r:id="rId21" w:history="1">
        <w:r w:rsidR="0062639C">
          <w:rPr>
            <w:rStyle w:val="Hyperlink"/>
          </w:rPr>
          <w:t>http://DNS/SECTION508/Standards_Checklists.asp</w:t>
        </w:r>
      </w:hyperlink>
    </w:p>
    <w:p w:rsidR="00711EF5" w:rsidRPr="00386042" w:rsidRDefault="00711EF5" w:rsidP="00711EF5">
      <w:pPr>
        <w:pStyle w:val="BodyText"/>
      </w:pPr>
      <w:r w:rsidRPr="00386042">
        <w:t xml:space="preserve">The </w:t>
      </w:r>
      <w:r w:rsidR="00E95344">
        <w:t>MOCHA</w:t>
      </w:r>
      <w:r w:rsidR="00100120">
        <w:t xml:space="preserve"> </w:t>
      </w:r>
      <w:r w:rsidR="00E95344">
        <w:t>2.1 Project manager</w:t>
      </w:r>
      <w:r w:rsidRPr="00386042">
        <w:t xml:space="preserve"> will obtain a Conformance Validation Statement (CVS) from the Section 508 Program Office that compliance testing was performed and validated.</w:t>
      </w:r>
    </w:p>
    <w:p w:rsidR="00A83EB5" w:rsidRPr="005976FB" w:rsidRDefault="00A83EB5" w:rsidP="00A83EB5">
      <w:pPr>
        <w:pStyle w:val="BodyText"/>
      </w:pPr>
    </w:p>
    <w:p w:rsidR="00530D34" w:rsidRPr="005976FB" w:rsidRDefault="00530D34" w:rsidP="00530D34">
      <w:pPr>
        <w:pStyle w:val="Heading3"/>
      </w:pPr>
      <w:bookmarkStart w:id="59" w:name="_Toc233599166"/>
      <w:bookmarkStart w:id="60" w:name="_Toc286206177"/>
      <w:r w:rsidRPr="005976FB">
        <w:t>Multi-Divisional Testing</w:t>
      </w:r>
      <w:bookmarkEnd w:id="59"/>
      <w:bookmarkEnd w:id="60"/>
    </w:p>
    <w:p w:rsidR="003214B2" w:rsidRDefault="003214B2" w:rsidP="003214B2">
      <w:pPr>
        <w:pStyle w:val="BodyText"/>
      </w:pPr>
      <w:r w:rsidRPr="00690F2F">
        <w:t xml:space="preserve">The PRE </w:t>
      </w:r>
      <w:r w:rsidR="00B260A1">
        <w:t xml:space="preserve">SQA </w:t>
      </w:r>
      <w:r w:rsidRPr="00690F2F">
        <w:t xml:space="preserve">team will </w:t>
      </w:r>
      <w:r w:rsidR="00B260A1">
        <w:t xml:space="preserve">not be able to </w:t>
      </w:r>
      <w:r w:rsidRPr="00690F2F">
        <w:t>validate this release for multiple divisions as part of normal release testing</w:t>
      </w:r>
      <w:proofErr w:type="gramStart"/>
      <w:r w:rsidRPr="00690F2F">
        <w:t>.</w:t>
      </w:r>
      <w:r w:rsidR="00B260A1">
        <w:t>.</w:t>
      </w:r>
      <w:proofErr w:type="gramEnd"/>
      <w:r w:rsidRPr="00690F2F">
        <w:t xml:space="preserve">  Multi-Divisional testing will be conducted only when testing </w:t>
      </w:r>
      <w:r w:rsidR="00B260A1">
        <w:t xml:space="preserve">is done </w:t>
      </w:r>
      <w:proofErr w:type="gramStart"/>
      <w:r w:rsidR="00B260A1">
        <w:t xml:space="preserve">by </w:t>
      </w:r>
      <w:r w:rsidRPr="00690F2F">
        <w:t xml:space="preserve"> an</w:t>
      </w:r>
      <w:proofErr w:type="gramEnd"/>
      <w:r w:rsidRPr="00690F2F">
        <w:t xml:space="preserve"> integrated site during site testing.</w:t>
      </w:r>
    </w:p>
    <w:p w:rsidR="00B260A1" w:rsidRDefault="00B260A1" w:rsidP="003214B2">
      <w:pPr>
        <w:pStyle w:val="BodyText"/>
      </w:pPr>
      <w:r>
        <w:t>Kansas City is the integrated site for MOCHA 2.1a</w:t>
      </w:r>
    </w:p>
    <w:p w:rsidR="00C37E32" w:rsidRDefault="00B260A1">
      <w:proofErr w:type="spellStart"/>
      <w:r>
        <w:t>Tennesse</w:t>
      </w:r>
      <w:proofErr w:type="spellEnd"/>
      <w:r>
        <w:t xml:space="preserve"> Valley and Denver are integrated sites for MOCHA 2.1b</w:t>
      </w:r>
    </w:p>
    <w:p w:rsidR="001F7DF8" w:rsidRPr="001F7DF8" w:rsidRDefault="001F7DF8" w:rsidP="00530D34">
      <w:pPr>
        <w:pStyle w:val="BodyText"/>
        <w:rPr>
          <w:i/>
          <w:color w:val="0000FF"/>
        </w:rPr>
      </w:pPr>
    </w:p>
    <w:p w:rsidR="00A83EB5" w:rsidRDefault="00A83EB5" w:rsidP="00A83EB5">
      <w:pPr>
        <w:pStyle w:val="Heading2"/>
        <w:keepNext/>
        <w:keepLines/>
        <w:ind w:left="907" w:hanging="907"/>
      </w:pPr>
      <w:bookmarkStart w:id="61" w:name="_Toc205632726"/>
      <w:bookmarkStart w:id="62" w:name="_Toc233599167"/>
      <w:bookmarkStart w:id="63" w:name="_Toc286206178"/>
      <w:r>
        <w:t>Test Types</w:t>
      </w:r>
      <w:bookmarkEnd w:id="61"/>
      <w:bookmarkEnd w:id="62"/>
      <w:bookmarkEnd w:id="63"/>
    </w:p>
    <w:p w:rsidR="006A346A" w:rsidRDefault="006A346A" w:rsidP="006A346A">
      <w:pPr>
        <w:pStyle w:val="Caption"/>
      </w:pPr>
      <w:bookmarkStart w:id="64" w:name="_Toc205632728"/>
      <w:bookmarkStart w:id="65" w:name="_Toc233599169"/>
      <w:bookmarkStart w:id="66" w:name="_Toc286206179"/>
      <w:r>
        <w:t xml:space="preserve">Table </w:t>
      </w:r>
      <w:fldSimple w:instr=" SEQ Table \* ARABIC ">
        <w:r>
          <w:rPr>
            <w:noProof/>
          </w:rPr>
          <w:t>2</w:t>
        </w:r>
      </w:fldSimple>
      <w:r>
        <w:t xml:space="preserve">: </w:t>
      </w:r>
      <w:r w:rsidRPr="00815BDB">
        <w:t>Test Types</w:t>
      </w:r>
    </w:p>
    <w:p w:rsidR="006A346A" w:rsidRPr="00D453A6" w:rsidRDefault="006A346A" w:rsidP="006A346A"/>
    <w:tbl>
      <w:tblPr>
        <w:tblW w:w="7560"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80"/>
        <w:gridCol w:w="3780"/>
      </w:tblGrid>
      <w:tr w:rsidR="006A346A" w:rsidRPr="00680356" w:rsidTr="004423D9">
        <w:trPr>
          <w:tblHeader/>
        </w:trPr>
        <w:tc>
          <w:tcPr>
            <w:tcW w:w="3780" w:type="dxa"/>
            <w:shd w:val="clear" w:color="auto" w:fill="E6E6E6"/>
          </w:tcPr>
          <w:p w:rsidR="006A346A" w:rsidRPr="00680356" w:rsidRDefault="006A346A" w:rsidP="004423D9">
            <w:pPr>
              <w:pStyle w:val="TableHeading"/>
            </w:pPr>
            <w:r>
              <w:t>Test Types</w:t>
            </w:r>
          </w:p>
        </w:tc>
        <w:tc>
          <w:tcPr>
            <w:tcW w:w="3780" w:type="dxa"/>
            <w:shd w:val="clear" w:color="auto" w:fill="E6E6E6"/>
          </w:tcPr>
          <w:p w:rsidR="006A346A" w:rsidRPr="00680356" w:rsidRDefault="006A346A" w:rsidP="004423D9">
            <w:pPr>
              <w:pStyle w:val="TableHeading"/>
            </w:pPr>
            <w:r>
              <w:t>Party Responsible</w:t>
            </w:r>
          </w:p>
        </w:tc>
      </w:tr>
      <w:tr w:rsidR="006A346A" w:rsidRPr="002124CE" w:rsidTr="004423D9">
        <w:tc>
          <w:tcPr>
            <w:tcW w:w="3780" w:type="dxa"/>
          </w:tcPr>
          <w:p w:rsidR="006A346A" w:rsidRPr="002124CE" w:rsidRDefault="006A346A" w:rsidP="004423D9">
            <w:pPr>
              <w:pStyle w:val="TableText"/>
            </w:pPr>
            <w:r w:rsidRPr="002124CE">
              <w:t>Build verification testing</w:t>
            </w:r>
          </w:p>
        </w:tc>
        <w:tc>
          <w:tcPr>
            <w:tcW w:w="3780" w:type="dxa"/>
          </w:tcPr>
          <w:p w:rsidR="006A346A" w:rsidRPr="002124CE" w:rsidRDefault="006A346A" w:rsidP="004423D9">
            <w:pPr>
              <w:pStyle w:val="TableText"/>
            </w:pPr>
            <w:r>
              <w:t>PRE SQA Team</w:t>
            </w:r>
          </w:p>
        </w:tc>
      </w:tr>
      <w:tr w:rsidR="006A346A" w:rsidRPr="002124CE" w:rsidTr="004423D9">
        <w:tc>
          <w:tcPr>
            <w:tcW w:w="3780" w:type="dxa"/>
          </w:tcPr>
          <w:p w:rsidR="006A346A" w:rsidRPr="002124CE" w:rsidRDefault="006A346A" w:rsidP="004423D9">
            <w:pPr>
              <w:pStyle w:val="TableText"/>
            </w:pPr>
            <w:r>
              <w:t>Component integration testing</w:t>
            </w:r>
          </w:p>
        </w:tc>
        <w:tc>
          <w:tcPr>
            <w:tcW w:w="3780" w:type="dxa"/>
          </w:tcPr>
          <w:p w:rsidR="006A346A" w:rsidRPr="002124CE" w:rsidRDefault="006A346A" w:rsidP="004423D9">
            <w:pPr>
              <w:pStyle w:val="TableText"/>
            </w:pPr>
            <w:r>
              <w:t>PRE SQA Team</w:t>
            </w:r>
          </w:p>
        </w:tc>
      </w:tr>
      <w:tr w:rsidR="006A346A" w:rsidRPr="002124CE" w:rsidTr="004423D9">
        <w:tc>
          <w:tcPr>
            <w:tcW w:w="3780" w:type="dxa"/>
          </w:tcPr>
          <w:p w:rsidR="006A346A" w:rsidRPr="002124CE" w:rsidRDefault="006A346A" w:rsidP="004423D9">
            <w:pPr>
              <w:pStyle w:val="TableText"/>
              <w:rPr>
                <w:highlight w:val="yellow"/>
              </w:rPr>
            </w:pPr>
            <w:r w:rsidRPr="002124CE">
              <w:t>Documentation testing</w:t>
            </w:r>
          </w:p>
        </w:tc>
        <w:tc>
          <w:tcPr>
            <w:tcW w:w="3780" w:type="dxa"/>
          </w:tcPr>
          <w:p w:rsidR="006A346A" w:rsidRPr="002124CE" w:rsidRDefault="006A346A" w:rsidP="004423D9">
            <w:pPr>
              <w:pStyle w:val="TableText"/>
            </w:pPr>
            <w:r>
              <w:t>PRE SQA Team</w:t>
            </w:r>
          </w:p>
        </w:tc>
      </w:tr>
      <w:tr w:rsidR="006A346A" w:rsidRPr="002124CE" w:rsidTr="004423D9">
        <w:tc>
          <w:tcPr>
            <w:tcW w:w="3780" w:type="dxa"/>
          </w:tcPr>
          <w:p w:rsidR="006A346A" w:rsidRDefault="006A346A" w:rsidP="004423D9">
            <w:pPr>
              <w:pStyle w:val="TableText"/>
            </w:pPr>
            <w:r>
              <w:t>Error analysis testing</w:t>
            </w:r>
          </w:p>
        </w:tc>
        <w:tc>
          <w:tcPr>
            <w:tcW w:w="3780" w:type="dxa"/>
          </w:tcPr>
          <w:p w:rsidR="006A346A" w:rsidRPr="002124CE" w:rsidRDefault="006A346A" w:rsidP="004423D9">
            <w:pPr>
              <w:pStyle w:val="TableText"/>
            </w:pPr>
            <w:r>
              <w:t>PRE SQA Team</w:t>
            </w:r>
          </w:p>
        </w:tc>
      </w:tr>
      <w:tr w:rsidR="006A346A" w:rsidRPr="002124CE" w:rsidTr="004423D9">
        <w:tc>
          <w:tcPr>
            <w:tcW w:w="3780" w:type="dxa"/>
          </w:tcPr>
          <w:p w:rsidR="006A346A" w:rsidRPr="002124CE" w:rsidRDefault="006A346A" w:rsidP="004423D9">
            <w:pPr>
              <w:pStyle w:val="TableText"/>
            </w:pPr>
            <w:r>
              <w:t>Exploratory testing</w:t>
            </w:r>
          </w:p>
        </w:tc>
        <w:tc>
          <w:tcPr>
            <w:tcW w:w="3780" w:type="dxa"/>
          </w:tcPr>
          <w:p w:rsidR="006A346A" w:rsidRPr="002124CE" w:rsidRDefault="006A346A" w:rsidP="004423D9">
            <w:pPr>
              <w:pStyle w:val="TableText"/>
            </w:pPr>
            <w:r>
              <w:t>PRE SQA Team</w:t>
            </w:r>
          </w:p>
        </w:tc>
      </w:tr>
      <w:tr w:rsidR="006A346A" w:rsidRPr="002124CE" w:rsidTr="004423D9">
        <w:tc>
          <w:tcPr>
            <w:tcW w:w="3780" w:type="dxa"/>
          </w:tcPr>
          <w:p w:rsidR="006A346A" w:rsidRPr="002124CE" w:rsidRDefault="006A346A" w:rsidP="004423D9">
            <w:pPr>
              <w:pStyle w:val="TableText"/>
            </w:pPr>
            <w:r w:rsidRPr="002124CE">
              <w:t>Failover testing</w:t>
            </w:r>
          </w:p>
        </w:tc>
        <w:tc>
          <w:tcPr>
            <w:tcW w:w="3780" w:type="dxa"/>
          </w:tcPr>
          <w:p w:rsidR="006A346A" w:rsidRPr="002124CE" w:rsidRDefault="006A346A" w:rsidP="004423D9">
            <w:pPr>
              <w:pStyle w:val="TableText"/>
            </w:pPr>
            <w:r>
              <w:t>PRE SQA Team</w:t>
            </w:r>
          </w:p>
        </w:tc>
      </w:tr>
      <w:tr w:rsidR="006A346A" w:rsidRPr="002124CE" w:rsidTr="004423D9">
        <w:tc>
          <w:tcPr>
            <w:tcW w:w="3780" w:type="dxa"/>
          </w:tcPr>
          <w:p w:rsidR="006A346A" w:rsidRPr="002124CE" w:rsidRDefault="006A346A" w:rsidP="004423D9">
            <w:pPr>
              <w:pStyle w:val="TableText"/>
            </w:pPr>
            <w:r w:rsidRPr="002124CE">
              <w:t>Installation testing</w:t>
            </w:r>
          </w:p>
        </w:tc>
        <w:tc>
          <w:tcPr>
            <w:tcW w:w="3780" w:type="dxa"/>
          </w:tcPr>
          <w:p w:rsidR="006A346A" w:rsidRPr="002124CE" w:rsidRDefault="006A346A" w:rsidP="004423D9">
            <w:pPr>
              <w:pStyle w:val="TableText"/>
            </w:pPr>
            <w:r>
              <w:t>PRE SQA Team</w:t>
            </w:r>
          </w:p>
        </w:tc>
      </w:tr>
      <w:tr w:rsidR="006A346A" w:rsidRPr="002124CE" w:rsidTr="004423D9">
        <w:tc>
          <w:tcPr>
            <w:tcW w:w="3780" w:type="dxa"/>
          </w:tcPr>
          <w:p w:rsidR="006A346A" w:rsidRPr="002124CE" w:rsidRDefault="006A346A" w:rsidP="004423D9">
            <w:pPr>
              <w:pStyle w:val="TableText"/>
            </w:pPr>
            <w:r>
              <w:t>Integration testing</w:t>
            </w:r>
          </w:p>
        </w:tc>
        <w:tc>
          <w:tcPr>
            <w:tcW w:w="3780" w:type="dxa"/>
          </w:tcPr>
          <w:p w:rsidR="006A346A" w:rsidRPr="002124CE" w:rsidRDefault="006A346A" w:rsidP="004423D9">
            <w:pPr>
              <w:pStyle w:val="TableText"/>
            </w:pPr>
            <w:r>
              <w:t>PRE SQA Team</w:t>
            </w:r>
          </w:p>
        </w:tc>
      </w:tr>
      <w:tr w:rsidR="006A346A" w:rsidRPr="002124CE" w:rsidTr="004423D9">
        <w:tc>
          <w:tcPr>
            <w:tcW w:w="3780" w:type="dxa"/>
          </w:tcPr>
          <w:p w:rsidR="006A346A" w:rsidRPr="0069013D" w:rsidRDefault="006A346A" w:rsidP="004423D9">
            <w:pPr>
              <w:pStyle w:val="TableText"/>
              <w:rPr>
                <w:highlight w:val="yellow"/>
              </w:rPr>
            </w:pPr>
            <w:r w:rsidRPr="008A69AD">
              <w:t>Product component testing</w:t>
            </w:r>
          </w:p>
        </w:tc>
        <w:tc>
          <w:tcPr>
            <w:tcW w:w="3780" w:type="dxa"/>
          </w:tcPr>
          <w:p w:rsidR="006A346A" w:rsidRPr="0069013D" w:rsidRDefault="006A346A" w:rsidP="004423D9">
            <w:pPr>
              <w:pStyle w:val="TableText"/>
              <w:rPr>
                <w:highlight w:val="yellow"/>
              </w:rPr>
            </w:pPr>
            <w:r>
              <w:t>PRE SQA Team</w:t>
            </w:r>
          </w:p>
        </w:tc>
      </w:tr>
      <w:tr w:rsidR="006A346A" w:rsidRPr="002124CE" w:rsidTr="004423D9">
        <w:tc>
          <w:tcPr>
            <w:tcW w:w="3780" w:type="dxa"/>
          </w:tcPr>
          <w:p w:rsidR="006A346A" w:rsidRPr="002124CE" w:rsidRDefault="006A346A" w:rsidP="004423D9">
            <w:pPr>
              <w:pStyle w:val="TableText"/>
            </w:pPr>
            <w:r w:rsidRPr="002124CE">
              <w:t>Regression test</w:t>
            </w:r>
          </w:p>
        </w:tc>
        <w:tc>
          <w:tcPr>
            <w:tcW w:w="3780" w:type="dxa"/>
          </w:tcPr>
          <w:p w:rsidR="006A346A" w:rsidRPr="002124CE" w:rsidRDefault="006A346A" w:rsidP="004423D9">
            <w:pPr>
              <w:pStyle w:val="TableText"/>
            </w:pPr>
            <w:r>
              <w:t>PRE SQA Team</w:t>
            </w:r>
          </w:p>
        </w:tc>
      </w:tr>
      <w:tr w:rsidR="006A346A" w:rsidRPr="002124CE" w:rsidTr="004423D9">
        <w:tc>
          <w:tcPr>
            <w:tcW w:w="3780" w:type="dxa"/>
          </w:tcPr>
          <w:p w:rsidR="006A346A" w:rsidRPr="002124CE" w:rsidRDefault="006A346A" w:rsidP="004423D9">
            <w:pPr>
              <w:pStyle w:val="TableText"/>
            </w:pPr>
            <w:r w:rsidRPr="002124CE">
              <w:lastRenderedPageBreak/>
              <w:t>Risk based testing</w:t>
            </w:r>
          </w:p>
        </w:tc>
        <w:tc>
          <w:tcPr>
            <w:tcW w:w="3780" w:type="dxa"/>
          </w:tcPr>
          <w:p w:rsidR="006A346A" w:rsidRPr="002124CE" w:rsidRDefault="006A346A" w:rsidP="004423D9">
            <w:pPr>
              <w:pStyle w:val="TableText"/>
            </w:pPr>
            <w:r>
              <w:t>PRE SQA Team</w:t>
            </w:r>
          </w:p>
        </w:tc>
      </w:tr>
      <w:tr w:rsidR="006A346A" w:rsidRPr="002124CE" w:rsidTr="004423D9">
        <w:trPr>
          <w:trHeight w:val="395"/>
        </w:trPr>
        <w:tc>
          <w:tcPr>
            <w:tcW w:w="3780" w:type="dxa"/>
          </w:tcPr>
          <w:p w:rsidR="006A346A" w:rsidRPr="002124CE" w:rsidRDefault="006A346A" w:rsidP="004423D9">
            <w:pPr>
              <w:pStyle w:val="TableText"/>
            </w:pPr>
            <w:r w:rsidRPr="002124CE">
              <w:t>Smoke test</w:t>
            </w:r>
            <w:r>
              <w:t>ing</w:t>
            </w:r>
          </w:p>
        </w:tc>
        <w:tc>
          <w:tcPr>
            <w:tcW w:w="3780" w:type="dxa"/>
          </w:tcPr>
          <w:p w:rsidR="006A346A" w:rsidRPr="002124CE" w:rsidRDefault="006A346A" w:rsidP="004423D9">
            <w:pPr>
              <w:pStyle w:val="TableText"/>
            </w:pPr>
            <w:r>
              <w:t>PRE SQA Team</w:t>
            </w:r>
          </w:p>
        </w:tc>
      </w:tr>
      <w:tr w:rsidR="006A346A" w:rsidRPr="002124CE" w:rsidTr="004423D9">
        <w:tc>
          <w:tcPr>
            <w:tcW w:w="3780" w:type="dxa"/>
          </w:tcPr>
          <w:p w:rsidR="006A346A" w:rsidRPr="002124CE" w:rsidRDefault="006A346A" w:rsidP="004423D9">
            <w:pPr>
              <w:pStyle w:val="TableText"/>
            </w:pPr>
            <w:r>
              <w:t>System testing</w:t>
            </w:r>
          </w:p>
        </w:tc>
        <w:tc>
          <w:tcPr>
            <w:tcW w:w="3780" w:type="dxa"/>
          </w:tcPr>
          <w:p w:rsidR="006A346A" w:rsidRPr="002124CE" w:rsidRDefault="006A346A" w:rsidP="004423D9">
            <w:pPr>
              <w:pStyle w:val="TableText"/>
            </w:pPr>
            <w:r>
              <w:t>PRE SQA Team</w:t>
            </w:r>
          </w:p>
        </w:tc>
      </w:tr>
      <w:tr w:rsidR="006A346A" w:rsidRPr="002124CE" w:rsidTr="004423D9">
        <w:tc>
          <w:tcPr>
            <w:tcW w:w="3780" w:type="dxa"/>
          </w:tcPr>
          <w:p w:rsidR="006A346A" w:rsidRPr="002124CE" w:rsidRDefault="006A346A" w:rsidP="004423D9">
            <w:pPr>
              <w:pStyle w:val="TableText"/>
            </w:pPr>
            <w:r w:rsidRPr="002124CE">
              <w:t>Usability testing</w:t>
            </w:r>
          </w:p>
        </w:tc>
        <w:tc>
          <w:tcPr>
            <w:tcW w:w="3780" w:type="dxa"/>
          </w:tcPr>
          <w:p w:rsidR="006A346A" w:rsidRPr="002124CE" w:rsidRDefault="006A346A" w:rsidP="004423D9">
            <w:pPr>
              <w:pStyle w:val="TableText"/>
            </w:pPr>
            <w:r>
              <w:t>Test Sites and End-User workgroup</w:t>
            </w:r>
          </w:p>
        </w:tc>
      </w:tr>
      <w:tr w:rsidR="006A346A" w:rsidRPr="002124CE" w:rsidTr="004423D9">
        <w:tc>
          <w:tcPr>
            <w:tcW w:w="3780" w:type="dxa"/>
          </w:tcPr>
          <w:p w:rsidR="006A346A" w:rsidRPr="002124CE" w:rsidRDefault="006A346A" w:rsidP="004423D9">
            <w:pPr>
              <w:pStyle w:val="TableText"/>
            </w:pPr>
            <w:r>
              <w:t>User Functionality Testing</w:t>
            </w:r>
          </w:p>
        </w:tc>
        <w:tc>
          <w:tcPr>
            <w:tcW w:w="3780" w:type="dxa"/>
          </w:tcPr>
          <w:p w:rsidR="006A346A" w:rsidRPr="002124CE" w:rsidRDefault="006A346A" w:rsidP="004423D9">
            <w:pPr>
              <w:pStyle w:val="TableText"/>
            </w:pPr>
            <w:r>
              <w:t>Test Sites with support from PRE team</w:t>
            </w:r>
          </w:p>
        </w:tc>
      </w:tr>
    </w:tbl>
    <w:p w:rsidR="00A83EB5" w:rsidRPr="008746BD" w:rsidRDefault="00A83EB5" w:rsidP="00A83EB5">
      <w:pPr>
        <w:pStyle w:val="Heading2"/>
        <w:keepNext/>
        <w:keepLines/>
        <w:ind w:left="907" w:hanging="907"/>
      </w:pPr>
      <w:r>
        <w:t>Productivity and Support Tools</w:t>
      </w:r>
      <w:bookmarkEnd w:id="64"/>
      <w:bookmarkEnd w:id="65"/>
      <w:bookmarkEnd w:id="66"/>
    </w:p>
    <w:p w:rsidR="00A83EB5" w:rsidRPr="00680356" w:rsidRDefault="00A83EB5" w:rsidP="00A83EB5">
      <w:pPr>
        <w:pStyle w:val="BodyText"/>
      </w:pPr>
    </w:p>
    <w:p w:rsidR="00A83EB5" w:rsidRPr="00653613" w:rsidRDefault="0097233C" w:rsidP="00A83EB5">
      <w:pPr>
        <w:pStyle w:val="BodyText"/>
      </w:pPr>
      <w:r>
        <w:fldChar w:fldCharType="begin"/>
      </w:r>
      <w:r>
        <w:instrText xml:space="preserve"> REF _Ref205274841 \h  \* MERGEFORMAT </w:instrText>
      </w:r>
      <w:r>
        <w:fldChar w:fldCharType="separate"/>
      </w:r>
      <w:r w:rsidR="0012501A">
        <w:t>Table 3</w:t>
      </w:r>
      <w:r>
        <w:fldChar w:fldCharType="end"/>
      </w:r>
      <w:r w:rsidR="00A83EB5" w:rsidRPr="00653613">
        <w:t xml:space="preserve"> describes the tools that will be employed to support this Master Test Plan.</w:t>
      </w:r>
    </w:p>
    <w:p w:rsidR="00A83EB5" w:rsidRDefault="00A83EB5" w:rsidP="00160824">
      <w:pPr>
        <w:pStyle w:val="Caption"/>
      </w:pPr>
      <w:bookmarkStart w:id="67" w:name="_Ref205274841"/>
      <w:r>
        <w:t xml:space="preserve">Table </w:t>
      </w:r>
      <w:fldSimple w:instr=" SEQ Table \* ARABIC ">
        <w:r w:rsidR="0012501A">
          <w:rPr>
            <w:noProof/>
          </w:rPr>
          <w:t>3</w:t>
        </w:r>
      </w:fldSimple>
      <w:bookmarkEnd w:id="67"/>
      <w:r>
        <w:t>: Tool Category or Types</w:t>
      </w:r>
    </w:p>
    <w:tbl>
      <w:tblPr>
        <w:tblW w:w="946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3060"/>
        <w:gridCol w:w="2358"/>
        <w:gridCol w:w="2790"/>
        <w:gridCol w:w="1260"/>
      </w:tblGrid>
      <w:tr w:rsidR="006A346A" w:rsidTr="004423D9">
        <w:trPr>
          <w:cantSplit/>
          <w:tblHeader/>
        </w:trPr>
        <w:tc>
          <w:tcPr>
            <w:tcW w:w="3060" w:type="dxa"/>
            <w:tcBorders>
              <w:top w:val="single" w:sz="6" w:space="0" w:color="000000"/>
              <w:left w:val="single" w:sz="6" w:space="0" w:color="000000"/>
              <w:bottom w:val="single" w:sz="6" w:space="0" w:color="000000"/>
            </w:tcBorders>
            <w:shd w:val="pct5" w:color="auto" w:fill="auto"/>
          </w:tcPr>
          <w:p w:rsidR="006A346A" w:rsidRDefault="006A346A" w:rsidP="004423D9">
            <w:pPr>
              <w:pStyle w:val="TableHeading"/>
            </w:pPr>
            <w:r>
              <w:t>Tool Category or Type</w:t>
            </w:r>
          </w:p>
        </w:tc>
        <w:tc>
          <w:tcPr>
            <w:tcW w:w="2358" w:type="dxa"/>
            <w:tcBorders>
              <w:top w:val="single" w:sz="6" w:space="0" w:color="000000"/>
              <w:bottom w:val="single" w:sz="6" w:space="0" w:color="000000"/>
            </w:tcBorders>
            <w:shd w:val="pct5" w:color="auto" w:fill="auto"/>
          </w:tcPr>
          <w:p w:rsidR="006A346A" w:rsidRDefault="006A346A" w:rsidP="004423D9">
            <w:pPr>
              <w:pStyle w:val="TableHeading"/>
            </w:pPr>
            <w:r>
              <w:t>Tool Brand Name</w:t>
            </w:r>
          </w:p>
        </w:tc>
        <w:tc>
          <w:tcPr>
            <w:tcW w:w="2790" w:type="dxa"/>
            <w:tcBorders>
              <w:top w:val="single" w:sz="6" w:space="0" w:color="000000"/>
              <w:bottom w:val="single" w:sz="6" w:space="0" w:color="000000"/>
            </w:tcBorders>
            <w:shd w:val="pct5" w:color="auto" w:fill="auto"/>
          </w:tcPr>
          <w:p w:rsidR="006A346A" w:rsidRDefault="006A346A" w:rsidP="004423D9">
            <w:pPr>
              <w:pStyle w:val="TableHeading"/>
            </w:pPr>
            <w:r>
              <w:t>Vendor or In-house</w:t>
            </w:r>
          </w:p>
        </w:tc>
        <w:tc>
          <w:tcPr>
            <w:tcW w:w="1260" w:type="dxa"/>
            <w:tcBorders>
              <w:top w:val="single" w:sz="6" w:space="0" w:color="000000"/>
              <w:bottom w:val="single" w:sz="6" w:space="0" w:color="000000"/>
              <w:right w:val="single" w:sz="6" w:space="0" w:color="000000"/>
            </w:tcBorders>
            <w:shd w:val="pct5" w:color="auto" w:fill="auto"/>
          </w:tcPr>
          <w:p w:rsidR="006A346A" w:rsidRDefault="006A346A" w:rsidP="004423D9">
            <w:pPr>
              <w:pStyle w:val="TableHeading"/>
            </w:pPr>
            <w:r>
              <w:t>Version</w:t>
            </w:r>
          </w:p>
        </w:tc>
      </w:tr>
      <w:tr w:rsidR="006A346A" w:rsidTr="004423D9">
        <w:trPr>
          <w:cantSplit/>
        </w:trPr>
        <w:tc>
          <w:tcPr>
            <w:tcW w:w="3060" w:type="dxa"/>
            <w:tcBorders>
              <w:top w:val="single" w:sz="6" w:space="0" w:color="000000"/>
              <w:left w:val="single" w:sz="6" w:space="0" w:color="000000"/>
              <w:bottom w:val="single" w:sz="6" w:space="0" w:color="000000"/>
            </w:tcBorders>
          </w:tcPr>
          <w:p w:rsidR="006A346A" w:rsidRPr="00FF0631" w:rsidRDefault="006A346A" w:rsidP="004423D9">
            <w:pPr>
              <w:pStyle w:val="TemplateInstructions"/>
            </w:pPr>
            <w:r w:rsidRPr="00FF0631">
              <w:t>Test Management</w:t>
            </w:r>
          </w:p>
        </w:tc>
        <w:tc>
          <w:tcPr>
            <w:tcW w:w="2358" w:type="dxa"/>
            <w:tcBorders>
              <w:top w:val="single" w:sz="6" w:space="0" w:color="000000"/>
              <w:bottom w:val="single" w:sz="6" w:space="0" w:color="000000"/>
            </w:tcBorders>
          </w:tcPr>
          <w:p w:rsidR="006A346A" w:rsidRDefault="00B03013" w:rsidP="004423D9">
            <w:pPr>
              <w:pStyle w:val="TableText"/>
            </w:pPr>
            <w:r>
              <w:t xml:space="preserve">Rational Quality Manager </w:t>
            </w:r>
          </w:p>
        </w:tc>
        <w:tc>
          <w:tcPr>
            <w:tcW w:w="2790" w:type="dxa"/>
            <w:tcBorders>
              <w:top w:val="single" w:sz="6" w:space="0" w:color="000000"/>
              <w:bottom w:val="single" w:sz="6" w:space="0" w:color="000000"/>
            </w:tcBorders>
          </w:tcPr>
          <w:p w:rsidR="006A346A" w:rsidRDefault="006A346A" w:rsidP="004423D9">
            <w:pPr>
              <w:pStyle w:val="TableText"/>
            </w:pPr>
            <w:r>
              <w:t>Rational</w:t>
            </w:r>
            <w:r w:rsidR="00936B4F">
              <w:t xml:space="preserve"> IBM</w:t>
            </w:r>
          </w:p>
        </w:tc>
        <w:tc>
          <w:tcPr>
            <w:tcW w:w="1260" w:type="dxa"/>
            <w:tcBorders>
              <w:top w:val="single" w:sz="6" w:space="0" w:color="000000"/>
              <w:bottom w:val="single" w:sz="6" w:space="0" w:color="000000"/>
              <w:right w:val="single" w:sz="6" w:space="0" w:color="000000"/>
            </w:tcBorders>
          </w:tcPr>
          <w:p w:rsidR="006A346A" w:rsidRDefault="005A6F15" w:rsidP="004423D9">
            <w:pPr>
              <w:pStyle w:val="TableText"/>
            </w:pPr>
            <w:r>
              <w:t>4.0.5</w:t>
            </w:r>
          </w:p>
        </w:tc>
      </w:tr>
      <w:tr w:rsidR="006A346A" w:rsidTr="004423D9">
        <w:trPr>
          <w:cantSplit/>
        </w:trPr>
        <w:tc>
          <w:tcPr>
            <w:tcW w:w="3060" w:type="dxa"/>
            <w:tcBorders>
              <w:top w:val="single" w:sz="6" w:space="0" w:color="000000"/>
              <w:left w:val="single" w:sz="6" w:space="0" w:color="000000"/>
              <w:bottom w:val="single" w:sz="6" w:space="0" w:color="000000"/>
            </w:tcBorders>
          </w:tcPr>
          <w:p w:rsidR="006A346A" w:rsidRPr="00FF0631" w:rsidRDefault="006A346A" w:rsidP="004423D9">
            <w:pPr>
              <w:pStyle w:val="TemplateInstructions"/>
            </w:pPr>
            <w:r w:rsidRPr="00FF0631">
              <w:t>Defect Tracking</w:t>
            </w:r>
          </w:p>
        </w:tc>
        <w:tc>
          <w:tcPr>
            <w:tcW w:w="2358" w:type="dxa"/>
            <w:tcBorders>
              <w:top w:val="single" w:sz="6" w:space="0" w:color="000000"/>
              <w:bottom w:val="single" w:sz="6" w:space="0" w:color="000000"/>
            </w:tcBorders>
          </w:tcPr>
          <w:p w:rsidR="006A346A" w:rsidRDefault="005A6F15" w:rsidP="004423D9">
            <w:pPr>
              <w:pStyle w:val="TableText"/>
            </w:pPr>
            <w:r>
              <w:t xml:space="preserve">Rational Team Concert </w:t>
            </w:r>
          </w:p>
        </w:tc>
        <w:tc>
          <w:tcPr>
            <w:tcW w:w="2790" w:type="dxa"/>
            <w:tcBorders>
              <w:top w:val="single" w:sz="6" w:space="0" w:color="000000"/>
              <w:bottom w:val="single" w:sz="6" w:space="0" w:color="000000"/>
            </w:tcBorders>
          </w:tcPr>
          <w:p w:rsidR="006A346A" w:rsidRDefault="006A346A" w:rsidP="004423D9">
            <w:pPr>
              <w:pStyle w:val="TableText"/>
            </w:pPr>
            <w:r>
              <w:t>Rational</w:t>
            </w:r>
            <w:r w:rsidR="00936B4F">
              <w:t xml:space="preserve"> IBM</w:t>
            </w:r>
          </w:p>
        </w:tc>
        <w:tc>
          <w:tcPr>
            <w:tcW w:w="1260" w:type="dxa"/>
            <w:tcBorders>
              <w:top w:val="single" w:sz="6" w:space="0" w:color="000000"/>
              <w:bottom w:val="single" w:sz="6" w:space="0" w:color="000000"/>
              <w:right w:val="single" w:sz="6" w:space="0" w:color="000000"/>
            </w:tcBorders>
          </w:tcPr>
          <w:p w:rsidR="006A346A" w:rsidRDefault="005A6F15" w:rsidP="004423D9">
            <w:pPr>
              <w:pStyle w:val="TableText"/>
            </w:pPr>
            <w:r>
              <w:t>4.0.4</w:t>
            </w:r>
          </w:p>
        </w:tc>
      </w:tr>
      <w:tr w:rsidR="006A346A" w:rsidTr="004423D9">
        <w:trPr>
          <w:cantSplit/>
        </w:trPr>
        <w:tc>
          <w:tcPr>
            <w:tcW w:w="3060" w:type="dxa"/>
            <w:tcBorders>
              <w:top w:val="single" w:sz="6" w:space="0" w:color="000000"/>
              <w:left w:val="single" w:sz="6" w:space="0" w:color="000000"/>
              <w:bottom w:val="single" w:sz="6" w:space="0" w:color="000000"/>
            </w:tcBorders>
          </w:tcPr>
          <w:p w:rsidR="006A346A" w:rsidRPr="00FF0631" w:rsidRDefault="006A346A" w:rsidP="004423D9">
            <w:pPr>
              <w:pStyle w:val="TemplateInstructions"/>
            </w:pPr>
            <w:r w:rsidRPr="00FF0631">
              <w:t>Project Management</w:t>
            </w:r>
          </w:p>
        </w:tc>
        <w:tc>
          <w:tcPr>
            <w:tcW w:w="2358" w:type="dxa"/>
            <w:tcBorders>
              <w:top w:val="single" w:sz="6" w:space="0" w:color="000000"/>
              <w:bottom w:val="single" w:sz="6" w:space="0" w:color="000000"/>
            </w:tcBorders>
          </w:tcPr>
          <w:p w:rsidR="006A346A" w:rsidRDefault="006A346A" w:rsidP="004423D9">
            <w:pPr>
              <w:pStyle w:val="TableText"/>
            </w:pPr>
            <w:r>
              <w:t>Project, Prim</w:t>
            </w:r>
            <w:r w:rsidR="00FB7B81">
              <w:t>a</w:t>
            </w:r>
            <w:r>
              <w:t>vera</w:t>
            </w:r>
          </w:p>
        </w:tc>
        <w:tc>
          <w:tcPr>
            <w:tcW w:w="2790" w:type="dxa"/>
            <w:tcBorders>
              <w:top w:val="single" w:sz="6" w:space="0" w:color="000000"/>
              <w:bottom w:val="single" w:sz="6" w:space="0" w:color="000000"/>
            </w:tcBorders>
          </w:tcPr>
          <w:p w:rsidR="006A346A" w:rsidRDefault="006A346A" w:rsidP="004423D9">
            <w:pPr>
              <w:pStyle w:val="TableText"/>
            </w:pPr>
            <w:r>
              <w:t>Microsoft</w:t>
            </w:r>
          </w:p>
        </w:tc>
        <w:tc>
          <w:tcPr>
            <w:tcW w:w="1260" w:type="dxa"/>
            <w:tcBorders>
              <w:top w:val="single" w:sz="6" w:space="0" w:color="000000"/>
              <w:bottom w:val="single" w:sz="6" w:space="0" w:color="000000"/>
              <w:right w:val="single" w:sz="6" w:space="0" w:color="000000"/>
            </w:tcBorders>
          </w:tcPr>
          <w:p w:rsidR="006A346A" w:rsidRDefault="00DC0709" w:rsidP="004423D9">
            <w:pPr>
              <w:pStyle w:val="TableText"/>
            </w:pPr>
            <w:r>
              <w:t>5.0</w:t>
            </w:r>
          </w:p>
        </w:tc>
      </w:tr>
      <w:tr w:rsidR="0056471F" w:rsidTr="004423D9">
        <w:trPr>
          <w:cantSplit/>
        </w:trPr>
        <w:tc>
          <w:tcPr>
            <w:tcW w:w="3060" w:type="dxa"/>
            <w:tcBorders>
              <w:top w:val="single" w:sz="6" w:space="0" w:color="000000"/>
              <w:left w:val="single" w:sz="6" w:space="0" w:color="000000"/>
              <w:bottom w:val="single" w:sz="6" w:space="0" w:color="000000"/>
            </w:tcBorders>
          </w:tcPr>
          <w:p w:rsidR="0056471F" w:rsidRPr="00FF0631" w:rsidRDefault="00370D28" w:rsidP="004423D9">
            <w:pPr>
              <w:pStyle w:val="TemplateInstructions"/>
            </w:pPr>
            <w:r>
              <w:t>MOCHA Server Testing</w:t>
            </w:r>
          </w:p>
        </w:tc>
        <w:tc>
          <w:tcPr>
            <w:tcW w:w="2358" w:type="dxa"/>
            <w:tcBorders>
              <w:top w:val="single" w:sz="6" w:space="0" w:color="000000"/>
              <w:bottom w:val="single" w:sz="6" w:space="0" w:color="000000"/>
            </w:tcBorders>
          </w:tcPr>
          <w:p w:rsidR="0056471F" w:rsidRPr="00503E4B" w:rsidRDefault="0056471F" w:rsidP="004423D9">
            <w:pPr>
              <w:pStyle w:val="TableText"/>
            </w:pPr>
            <w:r w:rsidRPr="00503E4B">
              <w:rPr>
                <w:rFonts w:ascii="Comic Sans MS" w:hAnsi="Comic Sans MS"/>
                <w:sz w:val="20"/>
              </w:rPr>
              <w:t>(Simple Object Access Protocol)</w:t>
            </w:r>
            <w:r w:rsidRPr="00503E4B">
              <w:t xml:space="preserve"> SOAP UI</w:t>
            </w:r>
          </w:p>
        </w:tc>
        <w:tc>
          <w:tcPr>
            <w:tcW w:w="2790" w:type="dxa"/>
            <w:tcBorders>
              <w:top w:val="single" w:sz="6" w:space="0" w:color="000000"/>
              <w:bottom w:val="single" w:sz="6" w:space="0" w:color="000000"/>
            </w:tcBorders>
          </w:tcPr>
          <w:p w:rsidR="0056471F" w:rsidRPr="00503E4B" w:rsidRDefault="0056471F" w:rsidP="004423D9">
            <w:pPr>
              <w:pStyle w:val="TableText"/>
            </w:pPr>
            <w:proofErr w:type="spellStart"/>
            <w:r w:rsidRPr="00503E4B">
              <w:rPr>
                <w:rFonts w:ascii="Comic Sans MS" w:hAnsi="Comic Sans MS"/>
                <w:sz w:val="20"/>
              </w:rPr>
              <w:t>SmartBear</w:t>
            </w:r>
            <w:proofErr w:type="spellEnd"/>
            <w:r w:rsidRPr="00503E4B">
              <w:rPr>
                <w:rFonts w:ascii="Comic Sans MS" w:hAnsi="Comic Sans MS"/>
                <w:sz w:val="20"/>
              </w:rPr>
              <w:t xml:space="preserve"> Software </w:t>
            </w:r>
          </w:p>
        </w:tc>
        <w:tc>
          <w:tcPr>
            <w:tcW w:w="1260" w:type="dxa"/>
            <w:tcBorders>
              <w:top w:val="single" w:sz="6" w:space="0" w:color="000000"/>
              <w:bottom w:val="single" w:sz="6" w:space="0" w:color="000000"/>
              <w:right w:val="single" w:sz="6" w:space="0" w:color="000000"/>
            </w:tcBorders>
          </w:tcPr>
          <w:p w:rsidR="0056471F" w:rsidRPr="00503E4B" w:rsidRDefault="0056471F" w:rsidP="004423D9">
            <w:pPr>
              <w:pStyle w:val="TableText"/>
            </w:pPr>
            <w:r w:rsidRPr="00503E4B">
              <w:t>5.2.1</w:t>
            </w:r>
          </w:p>
        </w:tc>
      </w:tr>
      <w:tr w:rsidR="002E422A" w:rsidTr="004423D9">
        <w:trPr>
          <w:cantSplit/>
        </w:trPr>
        <w:tc>
          <w:tcPr>
            <w:tcW w:w="3060" w:type="dxa"/>
            <w:tcBorders>
              <w:top w:val="single" w:sz="6" w:space="0" w:color="000000"/>
              <w:left w:val="single" w:sz="6" w:space="0" w:color="000000"/>
              <w:bottom w:val="single" w:sz="6" w:space="0" w:color="000000"/>
            </w:tcBorders>
          </w:tcPr>
          <w:p w:rsidR="002E422A" w:rsidRPr="00FF0631" w:rsidRDefault="002E422A" w:rsidP="004423D9">
            <w:pPr>
              <w:pStyle w:val="TemplateInstructions"/>
            </w:pPr>
            <w:r>
              <w:t>508 Compliance Testing</w:t>
            </w:r>
          </w:p>
        </w:tc>
        <w:tc>
          <w:tcPr>
            <w:tcW w:w="2358" w:type="dxa"/>
            <w:tcBorders>
              <w:top w:val="single" w:sz="6" w:space="0" w:color="000000"/>
              <w:bottom w:val="single" w:sz="6" w:space="0" w:color="000000"/>
            </w:tcBorders>
          </w:tcPr>
          <w:p w:rsidR="002E422A" w:rsidRPr="00503E4B" w:rsidRDefault="00936B4F" w:rsidP="004423D9">
            <w:pPr>
              <w:pStyle w:val="TableText"/>
            </w:pPr>
            <w:r w:rsidRPr="00503E4B">
              <w:rPr>
                <w:rFonts w:ascii="Comic Sans MS" w:hAnsi="Comic Sans MS"/>
                <w:sz w:val="20"/>
              </w:rPr>
              <w:t>Job Access With Speech</w:t>
            </w:r>
            <w:r w:rsidRPr="00503E4B">
              <w:t xml:space="preserve"> (</w:t>
            </w:r>
            <w:r w:rsidR="002E422A" w:rsidRPr="00503E4B">
              <w:t>JAWS</w:t>
            </w:r>
            <w:r w:rsidRPr="00503E4B">
              <w:t>)</w:t>
            </w:r>
          </w:p>
        </w:tc>
        <w:tc>
          <w:tcPr>
            <w:tcW w:w="2790" w:type="dxa"/>
            <w:tcBorders>
              <w:top w:val="single" w:sz="6" w:space="0" w:color="000000"/>
              <w:bottom w:val="single" w:sz="6" w:space="0" w:color="000000"/>
            </w:tcBorders>
          </w:tcPr>
          <w:p w:rsidR="002E422A" w:rsidRPr="00503E4B" w:rsidRDefault="002E422A" w:rsidP="004423D9">
            <w:pPr>
              <w:pStyle w:val="TableText"/>
            </w:pPr>
            <w:r w:rsidRPr="00503E4B">
              <w:rPr>
                <w:rFonts w:ascii="Comic Sans MS" w:hAnsi="Comic Sans MS"/>
                <w:sz w:val="20"/>
              </w:rPr>
              <w:t>Freedom Scientific</w:t>
            </w:r>
          </w:p>
        </w:tc>
        <w:tc>
          <w:tcPr>
            <w:tcW w:w="1260" w:type="dxa"/>
            <w:tcBorders>
              <w:top w:val="single" w:sz="6" w:space="0" w:color="000000"/>
              <w:bottom w:val="single" w:sz="6" w:space="0" w:color="000000"/>
              <w:right w:val="single" w:sz="6" w:space="0" w:color="000000"/>
            </w:tcBorders>
          </w:tcPr>
          <w:p w:rsidR="002E422A" w:rsidRPr="00503E4B" w:rsidRDefault="002E422A" w:rsidP="004423D9">
            <w:pPr>
              <w:pStyle w:val="TableText"/>
            </w:pPr>
            <w:r w:rsidRPr="00503E4B">
              <w:rPr>
                <w:rFonts w:ascii="Comic Sans MS" w:hAnsi="Comic Sans MS"/>
                <w:sz w:val="20"/>
              </w:rPr>
              <w:t>16.0.4468</w:t>
            </w:r>
          </w:p>
        </w:tc>
      </w:tr>
      <w:tr w:rsidR="002E422A" w:rsidTr="004423D9">
        <w:trPr>
          <w:cantSplit/>
        </w:trPr>
        <w:tc>
          <w:tcPr>
            <w:tcW w:w="3060" w:type="dxa"/>
            <w:tcBorders>
              <w:top w:val="single" w:sz="6" w:space="0" w:color="000000"/>
              <w:left w:val="single" w:sz="6" w:space="0" w:color="000000"/>
              <w:bottom w:val="single" w:sz="6" w:space="0" w:color="000000"/>
            </w:tcBorders>
          </w:tcPr>
          <w:p w:rsidR="002E422A" w:rsidRPr="00FF0631" w:rsidRDefault="002E422A" w:rsidP="004423D9">
            <w:pPr>
              <w:pStyle w:val="TemplateInstructions"/>
            </w:pPr>
            <w:r>
              <w:t>Automation Testing</w:t>
            </w:r>
          </w:p>
        </w:tc>
        <w:tc>
          <w:tcPr>
            <w:tcW w:w="2358" w:type="dxa"/>
            <w:tcBorders>
              <w:top w:val="single" w:sz="6" w:space="0" w:color="000000"/>
              <w:bottom w:val="single" w:sz="6" w:space="0" w:color="000000"/>
            </w:tcBorders>
          </w:tcPr>
          <w:p w:rsidR="002E422A" w:rsidRDefault="002E422A" w:rsidP="004423D9">
            <w:pPr>
              <w:pStyle w:val="TableText"/>
            </w:pPr>
            <w:r>
              <w:t>Rational Functional Tester</w:t>
            </w:r>
            <w:r w:rsidR="00936B4F">
              <w:t xml:space="preserve"> (RFT)</w:t>
            </w:r>
          </w:p>
        </w:tc>
        <w:tc>
          <w:tcPr>
            <w:tcW w:w="2790" w:type="dxa"/>
            <w:tcBorders>
              <w:top w:val="single" w:sz="6" w:space="0" w:color="000000"/>
              <w:bottom w:val="single" w:sz="6" w:space="0" w:color="000000"/>
            </w:tcBorders>
          </w:tcPr>
          <w:p w:rsidR="002E422A" w:rsidRDefault="002E422A" w:rsidP="004423D9">
            <w:pPr>
              <w:pStyle w:val="TableText"/>
            </w:pPr>
            <w:r>
              <w:t>Rational</w:t>
            </w:r>
            <w:r w:rsidR="00936B4F">
              <w:t xml:space="preserve"> IBM</w:t>
            </w:r>
          </w:p>
        </w:tc>
        <w:tc>
          <w:tcPr>
            <w:tcW w:w="1260" w:type="dxa"/>
            <w:tcBorders>
              <w:top w:val="single" w:sz="6" w:space="0" w:color="000000"/>
              <w:bottom w:val="single" w:sz="6" w:space="0" w:color="000000"/>
              <w:right w:val="single" w:sz="6" w:space="0" w:color="000000"/>
            </w:tcBorders>
          </w:tcPr>
          <w:p w:rsidR="002E422A" w:rsidRDefault="002E422A" w:rsidP="004423D9">
            <w:pPr>
              <w:pStyle w:val="TableText"/>
            </w:pPr>
            <w:r>
              <w:t>8.5</w:t>
            </w:r>
          </w:p>
        </w:tc>
      </w:tr>
      <w:tr w:rsidR="006A346A" w:rsidTr="004423D9">
        <w:trPr>
          <w:cantSplit/>
        </w:trPr>
        <w:tc>
          <w:tcPr>
            <w:tcW w:w="3060" w:type="dxa"/>
            <w:tcBorders>
              <w:top w:val="single" w:sz="6" w:space="0" w:color="000000"/>
              <w:left w:val="single" w:sz="6" w:space="0" w:color="000000"/>
              <w:bottom w:val="single" w:sz="6" w:space="0" w:color="000000"/>
            </w:tcBorders>
          </w:tcPr>
          <w:p w:rsidR="006A346A" w:rsidRPr="00FF0631" w:rsidRDefault="006A346A" w:rsidP="004423D9">
            <w:pPr>
              <w:pStyle w:val="TemplateInstructions"/>
            </w:pPr>
            <w:r w:rsidRPr="00FF0631">
              <w:t>Performance Testing</w:t>
            </w:r>
          </w:p>
        </w:tc>
        <w:tc>
          <w:tcPr>
            <w:tcW w:w="2358" w:type="dxa"/>
            <w:tcBorders>
              <w:top w:val="single" w:sz="6" w:space="0" w:color="000000"/>
              <w:bottom w:val="single" w:sz="6" w:space="0" w:color="000000"/>
            </w:tcBorders>
          </w:tcPr>
          <w:p w:rsidR="006A346A" w:rsidRDefault="006A346A" w:rsidP="004423D9">
            <w:pPr>
              <w:pStyle w:val="TableText"/>
            </w:pPr>
            <w:r>
              <w:t>Reflections</w:t>
            </w:r>
          </w:p>
        </w:tc>
        <w:tc>
          <w:tcPr>
            <w:tcW w:w="2790" w:type="dxa"/>
            <w:tcBorders>
              <w:top w:val="single" w:sz="6" w:space="0" w:color="000000"/>
              <w:bottom w:val="single" w:sz="6" w:space="0" w:color="000000"/>
            </w:tcBorders>
          </w:tcPr>
          <w:p w:rsidR="006A346A" w:rsidRDefault="006A346A" w:rsidP="004423D9">
            <w:pPr>
              <w:pStyle w:val="TableText"/>
            </w:pPr>
          </w:p>
        </w:tc>
        <w:tc>
          <w:tcPr>
            <w:tcW w:w="1260" w:type="dxa"/>
            <w:tcBorders>
              <w:top w:val="single" w:sz="6" w:space="0" w:color="000000"/>
              <w:bottom w:val="single" w:sz="6" w:space="0" w:color="000000"/>
              <w:right w:val="single" w:sz="6" w:space="0" w:color="000000"/>
            </w:tcBorders>
          </w:tcPr>
          <w:p w:rsidR="006A346A" w:rsidRDefault="006A346A" w:rsidP="004423D9">
            <w:pPr>
              <w:pStyle w:val="TableText"/>
            </w:pPr>
          </w:p>
        </w:tc>
      </w:tr>
    </w:tbl>
    <w:p w:rsidR="007657E0" w:rsidRPr="007657E0" w:rsidRDefault="007657E0" w:rsidP="007657E0"/>
    <w:p w:rsidR="006B3946" w:rsidRDefault="00A83EB5" w:rsidP="006B3946">
      <w:pPr>
        <w:pStyle w:val="Heading1"/>
        <w:autoSpaceDE/>
        <w:autoSpaceDN/>
        <w:adjustRightInd/>
        <w:spacing w:before="240" w:after="240"/>
      </w:pPr>
      <w:bookmarkStart w:id="68" w:name="_Toc205632729"/>
      <w:bookmarkStart w:id="69" w:name="_Toc233599170"/>
      <w:bookmarkStart w:id="70" w:name="_Toc286206180"/>
      <w:r>
        <w:t>Test</w:t>
      </w:r>
      <w:r w:rsidRPr="00FF2309">
        <w:t xml:space="preserve"> Criteria</w:t>
      </w:r>
      <w:bookmarkEnd w:id="68"/>
      <w:bookmarkEnd w:id="69"/>
      <w:bookmarkEnd w:id="70"/>
    </w:p>
    <w:p w:rsidR="006B3946" w:rsidRPr="006B3946" w:rsidRDefault="006B3946" w:rsidP="00B86FD1">
      <w:pPr>
        <w:pStyle w:val="BodyText"/>
        <w:keepNext/>
      </w:pPr>
      <w:r>
        <w:t xml:space="preserve">The Test Criteria consists of Process Reviews, Pass/Fail Criteria, </w:t>
      </w:r>
      <w:r w:rsidRPr="00A46A8E">
        <w:t>Suspension and Resumption Criteria</w:t>
      </w:r>
      <w:r>
        <w:t>, and Acceptance Criteria.</w:t>
      </w:r>
    </w:p>
    <w:p w:rsidR="00A83EB5" w:rsidRDefault="00A83EB5" w:rsidP="00A83EB5">
      <w:pPr>
        <w:pStyle w:val="Heading2"/>
        <w:keepNext/>
        <w:keepLines/>
        <w:ind w:left="907" w:hanging="907"/>
      </w:pPr>
      <w:bookmarkStart w:id="71" w:name="_Toc205632730"/>
      <w:bookmarkStart w:id="72" w:name="_Toc233599171"/>
      <w:bookmarkStart w:id="73" w:name="_Toc286206181"/>
      <w:r>
        <w:t>Process Reviews</w:t>
      </w:r>
      <w:bookmarkEnd w:id="71"/>
      <w:bookmarkEnd w:id="72"/>
      <w:bookmarkEnd w:id="73"/>
    </w:p>
    <w:p w:rsidR="00A83EB5" w:rsidRDefault="00A83EB5" w:rsidP="00A83EB5">
      <w:pPr>
        <w:pStyle w:val="BodyText"/>
      </w:pPr>
      <w:r>
        <w:t>The Master Tes</w:t>
      </w:r>
      <w:r w:rsidR="00F552EA">
        <w:t>t Plan under goes two</w:t>
      </w:r>
      <w:r>
        <w:t xml:space="preserve"> reviews:</w:t>
      </w:r>
    </w:p>
    <w:p w:rsidR="00A83EB5" w:rsidRDefault="00A83EB5" w:rsidP="00A83EB5">
      <w:pPr>
        <w:pStyle w:val="BodyTextBullet1"/>
        <w:numPr>
          <w:ilvl w:val="0"/>
          <w:numId w:val="14"/>
        </w:numPr>
      </w:pPr>
      <w:r>
        <w:t>Peer Review – upon completion of the Master Test Plan</w:t>
      </w:r>
    </w:p>
    <w:p w:rsidR="00A83EB5" w:rsidRDefault="00A83EB5" w:rsidP="00A83EB5">
      <w:pPr>
        <w:pStyle w:val="BodyTextBullet1"/>
        <w:numPr>
          <w:ilvl w:val="0"/>
          <w:numId w:val="14"/>
        </w:numPr>
      </w:pPr>
      <w:r>
        <w:t>Formal Review – after the Development Manager approves the Master Test Plan</w:t>
      </w:r>
    </w:p>
    <w:p w:rsidR="00F552EA" w:rsidRDefault="00F552EA" w:rsidP="00F552EA">
      <w:pPr>
        <w:pStyle w:val="BodyTextBullet1"/>
        <w:numPr>
          <w:ilvl w:val="0"/>
          <w:numId w:val="0"/>
        </w:numPr>
      </w:pPr>
    </w:p>
    <w:p w:rsidR="00A83EB5" w:rsidRPr="003147EC" w:rsidRDefault="00F552EA" w:rsidP="00F552EA">
      <w:pPr>
        <w:pStyle w:val="BodyTextBullet1"/>
        <w:numPr>
          <w:ilvl w:val="0"/>
          <w:numId w:val="0"/>
        </w:numPr>
      </w:pPr>
      <w:r>
        <w:lastRenderedPageBreak/>
        <w:t xml:space="preserve">The Master Test Plan does serve as an input or Artifact </w:t>
      </w:r>
      <w:r w:rsidRPr="003147EC">
        <w:t xml:space="preserve">Used for the </w:t>
      </w:r>
      <w:r w:rsidR="002F5B17" w:rsidRPr="003147EC">
        <w:t xml:space="preserve">Process </w:t>
      </w:r>
      <w:r w:rsidR="00A83EB5" w:rsidRPr="003147EC">
        <w:t>Quality Gate Review</w:t>
      </w:r>
      <w:r w:rsidRPr="003147EC">
        <w:t xml:space="preserve"> for Product </w:t>
      </w:r>
      <w:r w:rsidR="00137612" w:rsidRPr="003147EC">
        <w:t>Build as</w:t>
      </w:r>
      <w:r w:rsidRPr="003147EC">
        <w:t xml:space="preserve"> well as </w:t>
      </w:r>
      <w:r w:rsidR="009C41E3" w:rsidRPr="003147EC">
        <w:t xml:space="preserve">for </w:t>
      </w:r>
      <w:r w:rsidR="00667F16" w:rsidRPr="003147EC">
        <w:t>the Go No Review (Milestone)</w:t>
      </w:r>
      <w:r w:rsidR="00214512" w:rsidRPr="003147EC">
        <w:t xml:space="preserve"> for </w:t>
      </w:r>
      <w:r w:rsidR="00667F16" w:rsidRPr="003147EC">
        <w:t>Independent Testing</w:t>
      </w:r>
      <w:r w:rsidRPr="003147EC">
        <w:t>.</w:t>
      </w:r>
    </w:p>
    <w:p w:rsidR="00A83EB5" w:rsidRDefault="00B409C6" w:rsidP="00A83EB5">
      <w:pPr>
        <w:pStyle w:val="BodyText"/>
      </w:pPr>
      <w:r w:rsidRPr="003147EC">
        <w:t>For more information on the</w:t>
      </w:r>
      <w:r w:rsidR="00A83EB5" w:rsidRPr="003147EC">
        <w:t xml:space="preserve"> reviews</w:t>
      </w:r>
      <w:r w:rsidRPr="003147EC">
        <w:t xml:space="preserve"> associated with testing</w:t>
      </w:r>
      <w:r w:rsidR="00A83EB5" w:rsidRPr="003147EC">
        <w:t>, see the Product Build</w:t>
      </w:r>
      <w:r w:rsidRPr="003147EC">
        <w:t>,</w:t>
      </w:r>
      <w:r w:rsidR="00F552EA" w:rsidRPr="003147EC">
        <w:t xml:space="preserve"> </w:t>
      </w:r>
      <w:r w:rsidRPr="003147EC">
        <w:t>Test Prepara</w:t>
      </w:r>
      <w:r w:rsidR="00C720CE">
        <w:t>tion, and Independent Test and Evaluation</w:t>
      </w:r>
      <w:r w:rsidRPr="003147EC">
        <w:t xml:space="preserve"> </w:t>
      </w:r>
      <w:r w:rsidR="00A83EB5" w:rsidRPr="003147EC">
        <w:t>processes.</w:t>
      </w:r>
    </w:p>
    <w:p w:rsidR="00A83EB5" w:rsidRDefault="00A83EB5" w:rsidP="00A83EB5">
      <w:pPr>
        <w:pStyle w:val="BodyText"/>
      </w:pPr>
    </w:p>
    <w:p w:rsidR="00A83EB5" w:rsidRPr="00861F3F" w:rsidRDefault="00A83EB5" w:rsidP="00A83EB5">
      <w:pPr>
        <w:pStyle w:val="Heading2"/>
        <w:keepNext/>
        <w:keepLines/>
        <w:ind w:left="907" w:hanging="907"/>
      </w:pPr>
      <w:bookmarkStart w:id="74" w:name="_Toc205632731"/>
      <w:bookmarkStart w:id="75" w:name="_Toc233599172"/>
      <w:bookmarkStart w:id="76" w:name="_Toc286206182"/>
      <w:r>
        <w:t>Pass/Fail Criteria</w:t>
      </w:r>
      <w:bookmarkEnd w:id="74"/>
      <w:bookmarkEnd w:id="75"/>
      <w:bookmarkEnd w:id="76"/>
    </w:p>
    <w:p w:rsidR="006A346A" w:rsidRDefault="006A346A" w:rsidP="006A346A">
      <w:pPr>
        <w:pStyle w:val="BodyText"/>
      </w:pPr>
      <w:bookmarkStart w:id="77" w:name="_Toc205632732"/>
      <w:bookmarkStart w:id="78" w:name="_Toc233599173"/>
      <w:bookmarkStart w:id="79" w:name="_Toc286206183"/>
      <w:r>
        <w:t xml:space="preserve">Incidents identified during the execution of this test plan will be evaluated to determine their severity. This impact will be recorded in the severity section of the </w:t>
      </w:r>
      <w:r w:rsidR="008847D3">
        <w:t>Rational CM Defect</w:t>
      </w:r>
      <w:r>
        <w:t>.</w:t>
      </w:r>
    </w:p>
    <w:tbl>
      <w:tblPr>
        <w:tblW w:w="936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990"/>
        <w:gridCol w:w="8370"/>
      </w:tblGrid>
      <w:tr w:rsidR="006A346A" w:rsidRPr="00A46A8E" w:rsidTr="004423D9">
        <w:trPr>
          <w:tblHeader/>
        </w:trPr>
        <w:tc>
          <w:tcPr>
            <w:tcW w:w="990" w:type="dxa"/>
            <w:shd w:val="clear" w:color="auto" w:fill="F2F2F2"/>
          </w:tcPr>
          <w:p w:rsidR="006A346A" w:rsidRPr="006A346A" w:rsidRDefault="006A346A" w:rsidP="004423D9">
            <w:pPr>
              <w:pStyle w:val="TableHeading"/>
              <w:rPr>
                <w:rFonts w:ascii="Times New Roman" w:hAnsi="Times New Roman" w:cs="Times New Roman"/>
                <w:sz w:val="20"/>
                <w:szCs w:val="20"/>
              </w:rPr>
            </w:pPr>
            <w:r w:rsidRPr="006A346A">
              <w:rPr>
                <w:rFonts w:ascii="Times New Roman" w:hAnsi="Times New Roman" w:cs="Times New Roman"/>
                <w:sz w:val="20"/>
                <w:szCs w:val="20"/>
              </w:rPr>
              <w:t>Severity</w:t>
            </w:r>
          </w:p>
        </w:tc>
        <w:tc>
          <w:tcPr>
            <w:tcW w:w="8370" w:type="dxa"/>
            <w:shd w:val="clear" w:color="auto" w:fill="F2F2F2"/>
          </w:tcPr>
          <w:p w:rsidR="006A346A" w:rsidRPr="006A346A" w:rsidRDefault="006A346A" w:rsidP="004423D9">
            <w:pPr>
              <w:pStyle w:val="TableHeading"/>
              <w:rPr>
                <w:rFonts w:ascii="Times New Roman" w:hAnsi="Times New Roman" w:cs="Times New Roman"/>
                <w:sz w:val="20"/>
                <w:szCs w:val="20"/>
              </w:rPr>
            </w:pPr>
            <w:r w:rsidRPr="006A346A">
              <w:rPr>
                <w:rFonts w:ascii="Times New Roman" w:hAnsi="Times New Roman" w:cs="Times New Roman"/>
                <w:sz w:val="20"/>
                <w:szCs w:val="20"/>
              </w:rPr>
              <w:t>Description</w:t>
            </w:r>
          </w:p>
        </w:tc>
      </w:tr>
      <w:tr w:rsidR="006A346A" w:rsidTr="004423D9">
        <w:tc>
          <w:tcPr>
            <w:tcW w:w="990" w:type="dxa"/>
          </w:tcPr>
          <w:p w:rsidR="006A346A" w:rsidRPr="006A346A" w:rsidRDefault="006A346A" w:rsidP="004423D9">
            <w:pPr>
              <w:pStyle w:val="TableText"/>
              <w:jc w:val="center"/>
              <w:rPr>
                <w:rFonts w:ascii="Times New Roman" w:hAnsi="Times New Roman" w:cs="Times New Roman"/>
                <w:sz w:val="20"/>
              </w:rPr>
            </w:pPr>
            <w:r w:rsidRPr="006A346A">
              <w:rPr>
                <w:rFonts w:ascii="Times New Roman" w:hAnsi="Times New Roman" w:cs="Times New Roman"/>
                <w:sz w:val="20"/>
              </w:rPr>
              <w:t>1</w:t>
            </w:r>
          </w:p>
        </w:tc>
        <w:tc>
          <w:tcPr>
            <w:tcW w:w="8370" w:type="dxa"/>
          </w:tcPr>
          <w:p w:rsidR="00CC2607" w:rsidRDefault="00CC2607" w:rsidP="00CC2607">
            <w:pPr>
              <w:pStyle w:val="Heading2"/>
              <w:numPr>
                <w:ilvl w:val="0"/>
                <w:numId w:val="0"/>
              </w:numPr>
            </w:pPr>
            <w:r>
              <w:t>Critical</w:t>
            </w:r>
          </w:p>
          <w:p w:rsidR="00CC2607" w:rsidRDefault="00CC2607" w:rsidP="00CC2607">
            <w:pPr>
              <w:pStyle w:val="BodyText"/>
              <w:rPr>
                <w:rStyle w:val="BodyItalic"/>
                <w:rFonts w:eastAsiaTheme="minorHAnsi"/>
              </w:rPr>
            </w:pPr>
            <w:r>
              <w:rPr>
                <w:rStyle w:val="BodyItalic"/>
              </w:rPr>
              <w:t>[IEEE definition: The defect results in the failure of the complete software system, of a subsystem, or of a software unit (program or module) within the system.]</w:t>
            </w:r>
          </w:p>
          <w:p w:rsidR="00CC2607" w:rsidRDefault="00CC2607" w:rsidP="00CC2607">
            <w:pPr>
              <w:pStyle w:val="BodyTextBullet1"/>
              <w:numPr>
                <w:ilvl w:val="0"/>
                <w:numId w:val="54"/>
              </w:numPr>
            </w:pPr>
            <w:r>
              <w:t xml:space="preserve">Any defect that compromises patient safety or system security, (examples of system security defects include breach of confidentiality requirements of the Privacy Act, HIPAA or Federal Tax Information guidelines); </w:t>
            </w:r>
          </w:p>
          <w:p w:rsidR="00CC2607" w:rsidRDefault="00CC2607" w:rsidP="00CC2607">
            <w:pPr>
              <w:pStyle w:val="BodyTextBullet1"/>
              <w:numPr>
                <w:ilvl w:val="0"/>
                <w:numId w:val="54"/>
              </w:numPr>
            </w:pPr>
            <w:r>
              <w:t>Loss of system functionality critical to user operations with no suitable workaround.  (I.e. there is no way to achieve the expected results using the application.)</w:t>
            </w:r>
          </w:p>
          <w:p w:rsidR="00CC2607" w:rsidRDefault="00CC2607" w:rsidP="00CC2607">
            <w:pPr>
              <w:pStyle w:val="BodyTextBullet1"/>
              <w:numPr>
                <w:ilvl w:val="0"/>
                <w:numId w:val="54"/>
              </w:numPr>
            </w:pPr>
            <w:r>
              <w:t>System crash or hang that prevents further testing or operation of the complete application or a section of the application.</w:t>
            </w:r>
          </w:p>
          <w:p w:rsidR="00CC2607" w:rsidRDefault="00CC2607" w:rsidP="00CC2607">
            <w:pPr>
              <w:pStyle w:val="BodyTextBullet1"/>
              <w:numPr>
                <w:ilvl w:val="0"/>
                <w:numId w:val="54"/>
              </w:numPr>
            </w:pPr>
            <w:r>
              <w:t>Any defect that causes corruption of data from a result of the system (as opposed to user error).</w:t>
            </w:r>
          </w:p>
          <w:p w:rsidR="00CC2607" w:rsidRDefault="00CC2607" w:rsidP="00CC2607">
            <w:pPr>
              <w:pStyle w:val="BodyTextBullet1"/>
              <w:numPr>
                <w:ilvl w:val="0"/>
                <w:numId w:val="54"/>
              </w:numPr>
            </w:pPr>
            <w:r>
              <w:t>Any defect in which inappropriate transmissions are consistently generated or appropriate transmissions of HL7 messages fail to be generated.</w:t>
            </w:r>
          </w:p>
          <w:p w:rsidR="00CC2607" w:rsidRDefault="00CC2607" w:rsidP="00CC2607">
            <w:pPr>
              <w:pStyle w:val="BodyTextBullet1"/>
              <w:numPr>
                <w:ilvl w:val="0"/>
                <w:numId w:val="54"/>
              </w:numPr>
            </w:pPr>
            <w:r>
              <w:t>Loss of functionality resulting in erroneous eligibility/enrollment determinations or communications not being sent.</w:t>
            </w:r>
          </w:p>
          <w:p w:rsidR="006A346A" w:rsidRPr="006A346A" w:rsidRDefault="006A346A" w:rsidP="006A346A">
            <w:pPr>
              <w:pStyle w:val="BodyTextBullet2"/>
              <w:numPr>
                <w:ilvl w:val="0"/>
                <w:numId w:val="15"/>
              </w:numPr>
              <w:tabs>
                <w:tab w:val="clear" w:pos="1440"/>
                <w:tab w:val="num" w:pos="432"/>
              </w:tabs>
              <w:ind w:left="432"/>
              <w:rPr>
                <w:sz w:val="20"/>
              </w:rPr>
            </w:pPr>
          </w:p>
        </w:tc>
      </w:tr>
      <w:tr w:rsidR="006A346A" w:rsidTr="004423D9">
        <w:tc>
          <w:tcPr>
            <w:tcW w:w="990" w:type="dxa"/>
          </w:tcPr>
          <w:p w:rsidR="006A346A" w:rsidRPr="006A346A" w:rsidRDefault="006A346A" w:rsidP="004423D9">
            <w:pPr>
              <w:pStyle w:val="TableText"/>
              <w:jc w:val="center"/>
              <w:rPr>
                <w:rFonts w:ascii="Times New Roman" w:hAnsi="Times New Roman" w:cs="Times New Roman"/>
                <w:sz w:val="20"/>
              </w:rPr>
            </w:pPr>
            <w:r w:rsidRPr="006A346A">
              <w:rPr>
                <w:rFonts w:ascii="Times New Roman" w:hAnsi="Times New Roman" w:cs="Times New Roman"/>
                <w:sz w:val="20"/>
              </w:rPr>
              <w:t>2</w:t>
            </w:r>
          </w:p>
        </w:tc>
        <w:tc>
          <w:tcPr>
            <w:tcW w:w="8370" w:type="dxa"/>
          </w:tcPr>
          <w:p w:rsidR="00CC2607" w:rsidRDefault="00CC2607" w:rsidP="00CC2607">
            <w:pPr>
              <w:pStyle w:val="Heading2"/>
              <w:numPr>
                <w:ilvl w:val="0"/>
                <w:numId w:val="0"/>
              </w:numPr>
            </w:pPr>
            <w:r>
              <w:t xml:space="preserve"> High</w:t>
            </w:r>
          </w:p>
          <w:p w:rsidR="00CC2607" w:rsidRDefault="00CC2607" w:rsidP="00CC2607">
            <w:pPr>
              <w:pStyle w:val="BodyText"/>
              <w:rPr>
                <w:rStyle w:val="BodyItalic"/>
                <w:rFonts w:eastAsiaTheme="minorHAnsi"/>
              </w:rPr>
            </w:pPr>
            <w:r>
              <w:rPr>
                <w:rStyle w:val="BodyItalic"/>
              </w:rPr>
              <w:t>[IEEE definition: The defect results in the failure of the complete software system, of a subsystem, or of a software unit (program or module) within the system.]</w:t>
            </w:r>
          </w:p>
          <w:p w:rsidR="00CC2607" w:rsidRDefault="00CC2607" w:rsidP="00CC2607">
            <w:pPr>
              <w:pStyle w:val="BodyTextBullet1"/>
              <w:numPr>
                <w:ilvl w:val="0"/>
                <w:numId w:val="54"/>
              </w:numPr>
            </w:pPr>
            <w:r>
              <w:t>A major defect in the functionality which does not result in corruption of data.</w:t>
            </w:r>
          </w:p>
          <w:p w:rsidR="00CC2607" w:rsidRDefault="00CC2607" w:rsidP="00CC2607">
            <w:pPr>
              <w:pStyle w:val="BodyTextBullet1"/>
              <w:numPr>
                <w:ilvl w:val="0"/>
                <w:numId w:val="54"/>
              </w:numPr>
            </w:pPr>
            <w:r>
              <w:t>A major defect in the functionality resulting in a failure of all or part of the application, where the expected results can temporarily be achieved by alternate means. The customer indicates the work around is acceptable for the short term.</w:t>
            </w:r>
          </w:p>
          <w:p w:rsidR="00CC2607" w:rsidRDefault="00CC2607" w:rsidP="00CC2607">
            <w:pPr>
              <w:pStyle w:val="BodyTextBullet1"/>
              <w:numPr>
                <w:ilvl w:val="0"/>
                <w:numId w:val="54"/>
              </w:numPr>
            </w:pPr>
            <w:r>
              <w:t>Any defect that does not conform to Section 508 standards</w:t>
            </w:r>
          </w:p>
          <w:p w:rsidR="00CC2607" w:rsidRDefault="00CC2607" w:rsidP="00CC2607">
            <w:pPr>
              <w:pStyle w:val="BodyTextBullet1"/>
              <w:numPr>
                <w:ilvl w:val="0"/>
                <w:numId w:val="54"/>
              </w:numPr>
            </w:pPr>
            <w:r>
              <w:t>Any defect that results in inaccurate or missing requirements</w:t>
            </w:r>
          </w:p>
          <w:p w:rsidR="00CC2607" w:rsidRDefault="00CC2607" w:rsidP="00CC2607">
            <w:pPr>
              <w:pStyle w:val="BodyTextBullet1"/>
              <w:numPr>
                <w:ilvl w:val="0"/>
                <w:numId w:val="54"/>
              </w:numPr>
            </w:pPr>
            <w:r>
              <w:t xml:space="preserve">Any defect that results in invalid authentication  or authentication of an invalid end </w:t>
            </w:r>
            <w:r>
              <w:lastRenderedPageBreak/>
              <w:t>user</w:t>
            </w:r>
          </w:p>
          <w:p w:rsidR="006A346A" w:rsidRPr="006A346A" w:rsidRDefault="006A346A" w:rsidP="006A346A">
            <w:pPr>
              <w:pStyle w:val="BodyTextBullet2"/>
              <w:numPr>
                <w:ilvl w:val="0"/>
                <w:numId w:val="15"/>
              </w:numPr>
              <w:tabs>
                <w:tab w:val="clear" w:pos="1440"/>
                <w:tab w:val="num" w:pos="432"/>
              </w:tabs>
              <w:ind w:left="432"/>
              <w:rPr>
                <w:sz w:val="20"/>
              </w:rPr>
            </w:pPr>
          </w:p>
        </w:tc>
      </w:tr>
      <w:tr w:rsidR="006A346A" w:rsidTr="004423D9">
        <w:tc>
          <w:tcPr>
            <w:tcW w:w="990" w:type="dxa"/>
          </w:tcPr>
          <w:p w:rsidR="006A346A" w:rsidRPr="006A346A" w:rsidRDefault="006A346A" w:rsidP="004423D9">
            <w:pPr>
              <w:pStyle w:val="TableText"/>
              <w:jc w:val="center"/>
              <w:rPr>
                <w:rFonts w:ascii="Times New Roman" w:hAnsi="Times New Roman" w:cs="Times New Roman"/>
                <w:sz w:val="20"/>
              </w:rPr>
            </w:pPr>
            <w:r w:rsidRPr="006A346A">
              <w:rPr>
                <w:rFonts w:ascii="Times New Roman" w:hAnsi="Times New Roman" w:cs="Times New Roman"/>
                <w:sz w:val="20"/>
              </w:rPr>
              <w:lastRenderedPageBreak/>
              <w:t>3</w:t>
            </w:r>
          </w:p>
        </w:tc>
        <w:tc>
          <w:tcPr>
            <w:tcW w:w="8370" w:type="dxa"/>
          </w:tcPr>
          <w:p w:rsidR="00CC2607" w:rsidRDefault="00CC2607" w:rsidP="00CC2607">
            <w:pPr>
              <w:pStyle w:val="Heading2"/>
              <w:numPr>
                <w:ilvl w:val="0"/>
                <w:numId w:val="0"/>
              </w:numPr>
            </w:pPr>
            <w:r>
              <w:t>Medium</w:t>
            </w:r>
          </w:p>
          <w:p w:rsidR="00CC2607" w:rsidRDefault="00CC2607" w:rsidP="00CC2607">
            <w:pPr>
              <w:pStyle w:val="BodyText"/>
              <w:rPr>
                <w:rStyle w:val="BodyItalic"/>
                <w:rFonts w:eastAsiaTheme="minorHAnsi"/>
              </w:rPr>
            </w:pPr>
            <w:r>
              <w:rPr>
                <w:rStyle w:val="BodyItalic"/>
              </w:rPr>
              <w:t>[IEEE definition: The defect does not result in a failure, but causes the system to produce incorrect, incomplete, or inconsistent results, or the defect impairs the systems usability.]</w:t>
            </w:r>
          </w:p>
          <w:p w:rsidR="00CC2607" w:rsidRDefault="00CC2607" w:rsidP="00CC2607">
            <w:pPr>
              <w:pStyle w:val="BodyTextBullet1"/>
              <w:numPr>
                <w:ilvl w:val="0"/>
                <w:numId w:val="54"/>
              </w:numPr>
            </w:pPr>
            <w:r>
              <w:t>Minor functionality is not working as intended and a workaround exists but is not suitable for long term use.</w:t>
            </w:r>
          </w:p>
          <w:p w:rsidR="00CC2607" w:rsidRDefault="00CC2607" w:rsidP="00CC2607">
            <w:pPr>
              <w:pStyle w:val="BodyTextBullet1"/>
              <w:numPr>
                <w:ilvl w:val="0"/>
                <w:numId w:val="54"/>
              </w:numPr>
            </w:pPr>
            <w:r>
              <w:t>The inability of a valid user to access the system consistent with granted privileges</w:t>
            </w:r>
          </w:p>
          <w:p w:rsidR="00CC2607" w:rsidRDefault="00CC2607" w:rsidP="00CC2607">
            <w:pPr>
              <w:pStyle w:val="BodyTextBullet1"/>
              <w:numPr>
                <w:ilvl w:val="0"/>
                <w:numId w:val="54"/>
              </w:numPr>
            </w:pPr>
            <w:r>
              <w:t>Typographical or grammatical errors in the application, including installation guides, user guides, training manuals, design documents, etc.</w:t>
            </w:r>
          </w:p>
          <w:p w:rsidR="00CC2607" w:rsidRDefault="00CC2607" w:rsidP="00CC2607">
            <w:pPr>
              <w:pStyle w:val="BodyTextBullet1"/>
              <w:numPr>
                <w:ilvl w:val="0"/>
                <w:numId w:val="54"/>
              </w:numPr>
            </w:pPr>
            <w:r>
              <w:t>Any defect producing cryptic, incorrect or inappropriate error messages</w:t>
            </w:r>
          </w:p>
          <w:p w:rsidR="00CC2607" w:rsidRDefault="00CC2607" w:rsidP="00CC2607">
            <w:pPr>
              <w:pStyle w:val="BodyTextBullet1"/>
              <w:numPr>
                <w:ilvl w:val="0"/>
                <w:numId w:val="54"/>
              </w:numPr>
            </w:pPr>
            <w:r>
              <w:t xml:space="preserve">Any defect that results from the use of non-standard data terminology in the application or documentation, as defined by the Department of Veterans Affairs </w:t>
            </w:r>
          </w:p>
          <w:p w:rsidR="00CC2607" w:rsidRDefault="00CC2607" w:rsidP="00CC2607">
            <w:pPr>
              <w:pStyle w:val="BodyTextBullet1"/>
              <w:numPr>
                <w:ilvl w:val="0"/>
                <w:numId w:val="54"/>
              </w:numPr>
            </w:pPr>
            <w:r>
              <w:t>Cosmetic issues that are important to the integrity of the product, but do not result in data entry and or data quality problems</w:t>
            </w:r>
          </w:p>
          <w:p w:rsidR="006A346A" w:rsidRPr="006A346A" w:rsidRDefault="006A346A" w:rsidP="006A346A">
            <w:pPr>
              <w:pStyle w:val="BodyTextBullet2"/>
              <w:numPr>
                <w:ilvl w:val="0"/>
                <w:numId w:val="15"/>
              </w:numPr>
              <w:tabs>
                <w:tab w:val="clear" w:pos="1440"/>
                <w:tab w:val="num" w:pos="432"/>
              </w:tabs>
              <w:ind w:left="432"/>
              <w:rPr>
                <w:sz w:val="20"/>
              </w:rPr>
            </w:pPr>
          </w:p>
        </w:tc>
      </w:tr>
    </w:tbl>
    <w:p w:rsidR="006A346A" w:rsidRDefault="006A346A" w:rsidP="006A346A">
      <w:pPr>
        <w:pStyle w:val="BodyText"/>
      </w:pPr>
      <w:r>
        <w:t xml:space="preserve">All </w:t>
      </w:r>
      <w:r w:rsidR="00AD143D">
        <w:t>Severity 1 and 2</w:t>
      </w:r>
      <w:r>
        <w:t xml:space="preserve"> defects shall be addressed or negotiated prior to release. Any limitation or </w:t>
      </w:r>
      <w:r w:rsidRPr="00C647F0">
        <w:t xml:space="preserve">outstanding test incident </w:t>
      </w:r>
      <w:r>
        <w:t>shall</w:t>
      </w:r>
      <w:r w:rsidRPr="00C647F0">
        <w:t xml:space="preserve"> have an approved contingency process (workaround) in place</w:t>
      </w:r>
      <w:r>
        <w:t xml:space="preserve">. </w:t>
      </w:r>
    </w:p>
    <w:p w:rsidR="00F462EC" w:rsidRDefault="00F462EC" w:rsidP="00F462EC">
      <w:r w:rsidRPr="001C1393">
        <w:t xml:space="preserve">Once the defects have been fixed by the developers, they will </w:t>
      </w:r>
      <w:r>
        <w:t>create</w:t>
      </w:r>
      <w:r w:rsidRPr="001C1393">
        <w:t xml:space="preserve"> unit tes</w:t>
      </w:r>
      <w:r>
        <w:t>t documents and forward them to MOCHA</w:t>
      </w:r>
      <w:r w:rsidR="00100120">
        <w:t xml:space="preserve"> </w:t>
      </w:r>
      <w:r>
        <w:t>2.1</w:t>
      </w:r>
      <w:r w:rsidRPr="001C1393">
        <w:t xml:space="preserve"> SQA for validation.  </w:t>
      </w:r>
    </w:p>
    <w:p w:rsidR="00F462EC" w:rsidRDefault="00F462EC" w:rsidP="00F462EC"/>
    <w:p w:rsidR="00F462EC" w:rsidRPr="001106C3" w:rsidRDefault="00F462EC" w:rsidP="00F462EC">
      <w:pPr>
        <w:rPr>
          <w:rFonts w:cs="Arial"/>
          <w:color w:val="000000"/>
        </w:rPr>
      </w:pPr>
      <w:r w:rsidRPr="001C1393">
        <w:t xml:space="preserve">Each tester must have an adequate knowledge of the Pharmacy application of the business rules </w:t>
      </w:r>
      <w:r>
        <w:t xml:space="preserve">in order to validate the changes to the software. </w:t>
      </w:r>
      <w:r w:rsidRPr="001C1393">
        <w:t xml:space="preserve"> </w:t>
      </w:r>
      <w:r>
        <w:t xml:space="preserve">When testing is completed and defects have been validated by PRE SQA, any specific </w:t>
      </w:r>
      <w:proofErr w:type="spellStart"/>
      <w:r>
        <w:t>ClearQuest</w:t>
      </w:r>
      <w:proofErr w:type="spellEnd"/>
      <w:r>
        <w:t xml:space="preserve"> ticket related to this testing effort will be updated with the test results.</w:t>
      </w:r>
    </w:p>
    <w:p w:rsidR="00F462EC" w:rsidRDefault="00F462EC" w:rsidP="006A346A">
      <w:pPr>
        <w:pStyle w:val="BodyText"/>
      </w:pPr>
    </w:p>
    <w:p w:rsidR="006A346A" w:rsidRPr="001106C3" w:rsidRDefault="006A346A" w:rsidP="006A346A">
      <w:pPr>
        <w:pStyle w:val="BodyText"/>
        <w:rPr>
          <w:rFonts w:cs="Arial"/>
          <w:color w:val="000000"/>
        </w:rPr>
      </w:pPr>
    </w:p>
    <w:p w:rsidR="00A83EB5" w:rsidRDefault="00A83EB5" w:rsidP="00A83EB5">
      <w:pPr>
        <w:pStyle w:val="Heading2"/>
        <w:keepNext/>
        <w:keepLines/>
        <w:ind w:left="907" w:hanging="907"/>
      </w:pPr>
      <w:r>
        <w:t>Suspension and Resumption Criteria</w:t>
      </w:r>
      <w:bookmarkEnd w:id="77"/>
      <w:bookmarkEnd w:id="78"/>
      <w:bookmarkEnd w:id="79"/>
      <w:r>
        <w:t xml:space="preserve"> </w:t>
      </w:r>
    </w:p>
    <w:p w:rsidR="007E6969" w:rsidRDefault="007E6969" w:rsidP="007E6969">
      <w:pPr>
        <w:pStyle w:val="BodyText"/>
      </w:pPr>
      <w:r>
        <w:t>Testing will cease on a test item when an application high impact test incident is logged. Testing will resume with the incident is addressed.</w:t>
      </w:r>
    </w:p>
    <w:p w:rsidR="00A83EB5" w:rsidRPr="00680356" w:rsidRDefault="00A83EB5" w:rsidP="00A83EB5">
      <w:pPr>
        <w:pStyle w:val="BodyText"/>
      </w:pPr>
    </w:p>
    <w:p w:rsidR="00A83EB5" w:rsidRPr="00861F3F" w:rsidRDefault="00A83EB5" w:rsidP="00A83EB5">
      <w:pPr>
        <w:pStyle w:val="Heading2"/>
        <w:keepNext/>
        <w:keepLines/>
        <w:ind w:left="907" w:hanging="907"/>
      </w:pPr>
      <w:bookmarkStart w:id="80" w:name="_Toc205632733"/>
      <w:bookmarkStart w:id="81" w:name="_Toc233599174"/>
      <w:bookmarkStart w:id="82" w:name="_Toc286206184"/>
      <w:r>
        <w:t>Acceptance Criteria</w:t>
      </w:r>
      <w:bookmarkEnd w:id="80"/>
      <w:bookmarkEnd w:id="81"/>
      <w:bookmarkEnd w:id="82"/>
    </w:p>
    <w:p w:rsidR="007E6969" w:rsidRPr="001106C3" w:rsidRDefault="007E6969" w:rsidP="007E6969">
      <w:pPr>
        <w:pStyle w:val="BodyTextBullet1"/>
        <w:numPr>
          <w:ilvl w:val="0"/>
          <w:numId w:val="0"/>
        </w:numPr>
        <w:rPr>
          <w:rFonts w:cs="Arial"/>
          <w:color w:val="000000"/>
        </w:rPr>
      </w:pPr>
      <w:r>
        <w:t xml:space="preserve">All </w:t>
      </w:r>
      <w:r w:rsidR="00AD143D">
        <w:t>Severity 1 and 2</w:t>
      </w:r>
      <w:r>
        <w:t xml:space="preserve"> defects shall be addressed or negotiated prior to release. Any limitation or </w:t>
      </w:r>
      <w:r w:rsidRPr="00C647F0">
        <w:t xml:space="preserve">outstanding test incident </w:t>
      </w:r>
      <w:r>
        <w:t>shall</w:t>
      </w:r>
      <w:r w:rsidRPr="00C647F0">
        <w:t xml:space="preserve"> have an approved contingency</w:t>
      </w:r>
      <w:r>
        <w:t xml:space="preserve"> process (workaround) in place.</w:t>
      </w:r>
    </w:p>
    <w:p w:rsidR="00A83EB5" w:rsidRPr="00680356" w:rsidRDefault="00A83EB5" w:rsidP="00A83EB5">
      <w:pPr>
        <w:pStyle w:val="BodyText"/>
      </w:pPr>
    </w:p>
    <w:p w:rsidR="00A83EB5" w:rsidRPr="00FF2309" w:rsidRDefault="00A83EB5" w:rsidP="00A83EB5">
      <w:pPr>
        <w:pStyle w:val="Heading1"/>
        <w:autoSpaceDE/>
        <w:autoSpaceDN/>
        <w:adjustRightInd/>
        <w:spacing w:before="240" w:after="240"/>
      </w:pPr>
      <w:bookmarkStart w:id="83" w:name="_Toc205632734"/>
      <w:bookmarkStart w:id="84" w:name="_Toc233599175"/>
      <w:bookmarkStart w:id="85" w:name="_Toc286206185"/>
      <w:r w:rsidRPr="00D94106">
        <w:lastRenderedPageBreak/>
        <w:t>Test Deliverables</w:t>
      </w:r>
      <w:bookmarkEnd w:id="83"/>
      <w:bookmarkEnd w:id="84"/>
      <w:bookmarkEnd w:id="85"/>
    </w:p>
    <w:p w:rsidR="00A83EB5" w:rsidRDefault="00FA0BD6" w:rsidP="00A83EB5">
      <w:pPr>
        <w:pStyle w:val="BodyText"/>
      </w:pPr>
      <w:r>
        <w:fldChar w:fldCharType="begin"/>
      </w:r>
      <w:r w:rsidR="00A83EB5">
        <w:instrText xml:space="preserve"> REF _Ref205275008 \h </w:instrText>
      </w:r>
      <w:r>
        <w:fldChar w:fldCharType="separate"/>
      </w:r>
      <w:r w:rsidR="0012501A">
        <w:t xml:space="preserve">Table </w:t>
      </w:r>
      <w:r w:rsidR="0012501A">
        <w:rPr>
          <w:noProof/>
        </w:rPr>
        <w:t>4</w:t>
      </w:r>
      <w:r>
        <w:fldChar w:fldCharType="end"/>
      </w:r>
      <w:r w:rsidR="00A83EB5">
        <w:t xml:space="preserve"> lists the </w:t>
      </w:r>
      <w:r w:rsidR="00A83EB5" w:rsidRPr="00532275">
        <w:t xml:space="preserve">test deliverables for the </w:t>
      </w:r>
      <w:r w:rsidR="007E6969" w:rsidRPr="007E6969">
        <w:rPr>
          <w:rStyle w:val="In-lineInstructionChar"/>
          <w:i w:val="0"/>
          <w:color w:val="auto"/>
        </w:rPr>
        <w:t>MOCHA</w:t>
      </w:r>
      <w:r w:rsidR="00100120">
        <w:rPr>
          <w:rStyle w:val="In-lineInstructionChar"/>
          <w:i w:val="0"/>
          <w:color w:val="auto"/>
        </w:rPr>
        <w:t xml:space="preserve"> </w:t>
      </w:r>
      <w:r w:rsidR="007E6969" w:rsidRPr="007E6969">
        <w:rPr>
          <w:rStyle w:val="In-lineInstructionChar"/>
          <w:i w:val="0"/>
          <w:color w:val="auto"/>
        </w:rPr>
        <w:t>2.1</w:t>
      </w:r>
      <w:r w:rsidR="00A83EB5" w:rsidRPr="00532275">
        <w:t xml:space="preserve"> project</w:t>
      </w:r>
      <w:r w:rsidR="00A83EB5">
        <w:t>.</w:t>
      </w:r>
    </w:p>
    <w:p w:rsidR="00A83EB5" w:rsidRDefault="00A83EB5" w:rsidP="009D4125">
      <w:pPr>
        <w:pStyle w:val="BodyText"/>
      </w:pPr>
    </w:p>
    <w:p w:rsidR="00A83EB5" w:rsidRDefault="00A83EB5" w:rsidP="00160824">
      <w:pPr>
        <w:pStyle w:val="Caption"/>
      </w:pPr>
      <w:bookmarkStart w:id="86" w:name="_Ref205275008"/>
      <w:r>
        <w:t xml:space="preserve">Table </w:t>
      </w:r>
      <w:fldSimple w:instr=" SEQ Table \* ARABIC ">
        <w:r w:rsidR="0012501A">
          <w:rPr>
            <w:noProof/>
          </w:rPr>
          <w:t>4</w:t>
        </w:r>
      </w:fldSimple>
      <w:bookmarkEnd w:id="86"/>
      <w:r>
        <w:t>: Test Deliverables</w:t>
      </w:r>
    </w:p>
    <w:tbl>
      <w:tblPr>
        <w:tblW w:w="465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55"/>
        <w:gridCol w:w="4455"/>
      </w:tblGrid>
      <w:tr w:rsidR="007E6969" w:rsidRPr="00532275" w:rsidTr="004423D9">
        <w:trPr>
          <w:tblHeader/>
        </w:trPr>
        <w:tc>
          <w:tcPr>
            <w:tcW w:w="4455" w:type="dxa"/>
            <w:shd w:val="clear" w:color="auto" w:fill="E6E6E6"/>
          </w:tcPr>
          <w:p w:rsidR="007E6969" w:rsidRPr="00532275" w:rsidRDefault="007E6969" w:rsidP="004423D9">
            <w:pPr>
              <w:pStyle w:val="TableHeading"/>
            </w:pPr>
            <w:bookmarkStart w:id="87" w:name="_Toc205632735"/>
            <w:bookmarkStart w:id="88" w:name="_Toc233599176"/>
            <w:bookmarkStart w:id="89" w:name="_Toc286206186"/>
            <w:r w:rsidRPr="00532275">
              <w:t>Test Deliverables</w:t>
            </w:r>
          </w:p>
        </w:tc>
        <w:tc>
          <w:tcPr>
            <w:tcW w:w="4455" w:type="dxa"/>
            <w:shd w:val="clear" w:color="auto" w:fill="E6E6E6"/>
          </w:tcPr>
          <w:p w:rsidR="007E6969" w:rsidRPr="00532275" w:rsidRDefault="007E6969" w:rsidP="004423D9">
            <w:pPr>
              <w:pStyle w:val="TableHeading"/>
            </w:pPr>
            <w:r w:rsidRPr="00532275">
              <w:t xml:space="preserve">Responsible </w:t>
            </w:r>
            <w:r>
              <w:t>Role</w:t>
            </w:r>
          </w:p>
        </w:tc>
      </w:tr>
      <w:tr w:rsidR="007E6969" w:rsidRPr="00680356" w:rsidTr="004423D9">
        <w:tc>
          <w:tcPr>
            <w:tcW w:w="4455" w:type="dxa"/>
          </w:tcPr>
          <w:p w:rsidR="007E6969" w:rsidRPr="00680356" w:rsidRDefault="007E6969" w:rsidP="004423D9">
            <w:pPr>
              <w:pStyle w:val="TableText"/>
            </w:pPr>
            <w:r w:rsidRPr="00680356">
              <w:t>Master Test Plan</w:t>
            </w:r>
          </w:p>
        </w:tc>
        <w:tc>
          <w:tcPr>
            <w:tcW w:w="4455" w:type="dxa"/>
          </w:tcPr>
          <w:p w:rsidR="007E6969" w:rsidRPr="00680356" w:rsidRDefault="007E6969" w:rsidP="004423D9">
            <w:pPr>
              <w:pStyle w:val="TableText"/>
            </w:pPr>
            <w:r>
              <w:t>SQA team lead</w:t>
            </w:r>
          </w:p>
        </w:tc>
      </w:tr>
      <w:tr w:rsidR="007E6969" w:rsidRPr="00680356" w:rsidTr="004423D9">
        <w:tc>
          <w:tcPr>
            <w:tcW w:w="4455" w:type="dxa"/>
          </w:tcPr>
          <w:p w:rsidR="007E6969" w:rsidRPr="00680356" w:rsidRDefault="007E6969" w:rsidP="004423D9">
            <w:pPr>
              <w:pStyle w:val="TableText"/>
            </w:pPr>
            <w:r>
              <w:t xml:space="preserve">Test Execution Risks </w:t>
            </w:r>
          </w:p>
        </w:tc>
        <w:tc>
          <w:tcPr>
            <w:tcW w:w="4455" w:type="dxa"/>
          </w:tcPr>
          <w:p w:rsidR="007E6969" w:rsidRPr="00680356" w:rsidRDefault="007E6969" w:rsidP="004423D9">
            <w:pPr>
              <w:pStyle w:val="TableText"/>
            </w:pPr>
            <w:r>
              <w:t>Project Manager</w:t>
            </w:r>
          </w:p>
        </w:tc>
      </w:tr>
      <w:tr w:rsidR="007E6969" w:rsidRPr="00680356" w:rsidTr="004423D9">
        <w:tc>
          <w:tcPr>
            <w:tcW w:w="4455" w:type="dxa"/>
          </w:tcPr>
          <w:p w:rsidR="007E6969" w:rsidRPr="00680356" w:rsidRDefault="007E6969" w:rsidP="004423D9">
            <w:pPr>
              <w:pStyle w:val="TableText"/>
            </w:pPr>
            <w:r w:rsidRPr="00680356">
              <w:t>Test Schedule</w:t>
            </w:r>
          </w:p>
        </w:tc>
        <w:tc>
          <w:tcPr>
            <w:tcW w:w="4455" w:type="dxa"/>
          </w:tcPr>
          <w:p w:rsidR="007E6969" w:rsidRPr="00680356" w:rsidRDefault="007E6969" w:rsidP="004423D9">
            <w:pPr>
              <w:pStyle w:val="TableText"/>
            </w:pPr>
            <w:r>
              <w:t>Project Manager</w:t>
            </w:r>
          </w:p>
        </w:tc>
      </w:tr>
      <w:tr w:rsidR="007E6969" w:rsidRPr="00680356" w:rsidTr="004423D9">
        <w:tc>
          <w:tcPr>
            <w:tcW w:w="4455" w:type="dxa"/>
          </w:tcPr>
          <w:p w:rsidR="007E6969" w:rsidRPr="00680356" w:rsidRDefault="007E6969" w:rsidP="004423D9">
            <w:pPr>
              <w:pStyle w:val="TableText"/>
            </w:pPr>
            <w:r w:rsidRPr="00680356">
              <w:t>Test Cases/Test Scripts</w:t>
            </w:r>
          </w:p>
        </w:tc>
        <w:tc>
          <w:tcPr>
            <w:tcW w:w="4455" w:type="dxa"/>
          </w:tcPr>
          <w:p w:rsidR="007E6969" w:rsidRPr="00680356" w:rsidRDefault="007E6969" w:rsidP="004423D9">
            <w:pPr>
              <w:pStyle w:val="TableText"/>
            </w:pPr>
            <w:r>
              <w:t xml:space="preserve">PRE SQA Test team </w:t>
            </w:r>
          </w:p>
        </w:tc>
      </w:tr>
      <w:tr w:rsidR="007E6969" w:rsidRPr="00680356" w:rsidTr="004423D9">
        <w:tc>
          <w:tcPr>
            <w:tcW w:w="4455" w:type="dxa"/>
          </w:tcPr>
          <w:p w:rsidR="007E6969" w:rsidRPr="00680356" w:rsidRDefault="007E6969" w:rsidP="004423D9">
            <w:pPr>
              <w:pStyle w:val="TableText"/>
            </w:pPr>
            <w:r w:rsidRPr="00680356">
              <w:t>Test Environment</w:t>
            </w:r>
          </w:p>
        </w:tc>
        <w:tc>
          <w:tcPr>
            <w:tcW w:w="4455" w:type="dxa"/>
          </w:tcPr>
          <w:p w:rsidR="007E6969" w:rsidRPr="00680356" w:rsidRDefault="007E6969" w:rsidP="004423D9">
            <w:pPr>
              <w:pStyle w:val="TableText"/>
            </w:pPr>
            <w:r>
              <w:t>System Administrator</w:t>
            </w:r>
          </w:p>
        </w:tc>
      </w:tr>
      <w:tr w:rsidR="007E6969" w:rsidTr="004423D9">
        <w:tc>
          <w:tcPr>
            <w:tcW w:w="4455" w:type="dxa"/>
          </w:tcPr>
          <w:p w:rsidR="007E6969" w:rsidRDefault="007E6969" w:rsidP="004423D9">
            <w:pPr>
              <w:pStyle w:val="TableText"/>
            </w:pPr>
            <w:r>
              <w:t xml:space="preserve">Patch Verification (SQA Checklists) </w:t>
            </w:r>
            <w:r w:rsidR="00100120">
              <w:t>–</w:t>
            </w:r>
            <w:r>
              <w:t>MOCHA</w:t>
            </w:r>
            <w:r w:rsidR="00100120">
              <w:t xml:space="preserve"> </w:t>
            </w:r>
            <w:r>
              <w:t>2.1</w:t>
            </w:r>
          </w:p>
        </w:tc>
        <w:tc>
          <w:tcPr>
            <w:tcW w:w="4455" w:type="dxa"/>
          </w:tcPr>
          <w:p w:rsidR="007E6969" w:rsidRDefault="007E6969" w:rsidP="007E6969">
            <w:pPr>
              <w:pStyle w:val="TableText"/>
            </w:pPr>
            <w:r>
              <w:t xml:space="preserve">PRE SQA Test team  </w:t>
            </w:r>
          </w:p>
        </w:tc>
      </w:tr>
      <w:tr w:rsidR="007E6969" w:rsidRPr="00680356" w:rsidTr="004423D9">
        <w:tc>
          <w:tcPr>
            <w:tcW w:w="4455" w:type="dxa"/>
          </w:tcPr>
          <w:p w:rsidR="007E6969" w:rsidRPr="00680356" w:rsidRDefault="007E6969" w:rsidP="004423D9">
            <w:pPr>
              <w:pStyle w:val="TableText"/>
            </w:pPr>
            <w:r>
              <w:t>Test Evaluation Summaries</w:t>
            </w:r>
          </w:p>
        </w:tc>
        <w:tc>
          <w:tcPr>
            <w:tcW w:w="4455" w:type="dxa"/>
          </w:tcPr>
          <w:p w:rsidR="007E6969" w:rsidRPr="00680356" w:rsidRDefault="00445265" w:rsidP="004423D9">
            <w:pPr>
              <w:pStyle w:val="TableText"/>
            </w:pPr>
            <w:r>
              <w:t xml:space="preserve">PRE </w:t>
            </w:r>
            <w:r w:rsidR="007E6969">
              <w:t>SQA team lead</w:t>
            </w:r>
          </w:p>
        </w:tc>
      </w:tr>
      <w:tr w:rsidR="007E6969" w:rsidRPr="00680356" w:rsidTr="004423D9">
        <w:tc>
          <w:tcPr>
            <w:tcW w:w="4455" w:type="dxa"/>
          </w:tcPr>
          <w:p w:rsidR="007E6969" w:rsidRDefault="007E6969" w:rsidP="004423D9">
            <w:pPr>
              <w:pStyle w:val="TableText"/>
            </w:pPr>
            <w:r>
              <w:t>Traceability Matrix</w:t>
            </w:r>
          </w:p>
        </w:tc>
        <w:tc>
          <w:tcPr>
            <w:tcW w:w="4455" w:type="dxa"/>
          </w:tcPr>
          <w:p w:rsidR="007E6969" w:rsidRPr="00680356" w:rsidRDefault="007E6969" w:rsidP="004423D9">
            <w:pPr>
              <w:pStyle w:val="TableText"/>
            </w:pPr>
            <w:r>
              <w:t>SQA analyst</w:t>
            </w:r>
            <w:r w:rsidR="00445265">
              <w:t>, PRE SQA Test Team</w:t>
            </w:r>
          </w:p>
        </w:tc>
      </w:tr>
    </w:tbl>
    <w:p w:rsidR="00A83EB5" w:rsidRDefault="00A83EB5" w:rsidP="00A83EB5">
      <w:pPr>
        <w:pStyle w:val="Heading1"/>
        <w:autoSpaceDE/>
        <w:autoSpaceDN/>
        <w:adjustRightInd/>
        <w:spacing w:before="240" w:after="240"/>
      </w:pPr>
      <w:r>
        <w:t>Test</w:t>
      </w:r>
      <w:r w:rsidRPr="00FF2309">
        <w:t xml:space="preserve"> </w:t>
      </w:r>
      <w:r>
        <w:t>Schedule</w:t>
      </w:r>
      <w:bookmarkEnd w:id="87"/>
      <w:bookmarkEnd w:id="88"/>
      <w:bookmarkEnd w:id="89"/>
    </w:p>
    <w:p w:rsidR="00A83EB5" w:rsidRPr="001E60CE" w:rsidRDefault="001E60CE" w:rsidP="00A83EB5">
      <w:pPr>
        <w:pStyle w:val="TemplateInstructions"/>
        <w:rPr>
          <w:b/>
          <w:i w:val="0"/>
          <w:color w:val="auto"/>
        </w:rPr>
      </w:pPr>
      <w:r w:rsidRPr="001E60CE">
        <w:rPr>
          <w:b/>
          <w:i w:val="0"/>
          <w:color w:val="auto"/>
        </w:rPr>
        <w:t>Test Schedule can be found at the following link</w:t>
      </w:r>
    </w:p>
    <w:p w:rsidR="001E60CE" w:rsidRDefault="00507AC4" w:rsidP="001E60CE">
      <w:pPr>
        <w:pStyle w:val="BodyText"/>
        <w:rPr>
          <w:rStyle w:val="Hyperlink"/>
        </w:rPr>
      </w:pPr>
      <w:hyperlink r:id="rId22" w:history="1">
        <w:r w:rsidR="0062639C">
          <w:rPr>
            <w:rStyle w:val="Hyperlink"/>
          </w:rPr>
          <w:t>http://DNS/projects/pre/PRE%20Schedule/Forms/AllItems.aspx?RootFolder=%2Fprojects%2Fpre%2FPRE%20Schedule%2FMOCHA%20Schedules&amp;FolderCTID=0x012000EE60491C0AC8AF479CF3BDF4C570B869&amp;View=%7bA0BD70BE-5A49-4402-9B83-A48F00FD1DF6%7d</w:t>
        </w:r>
      </w:hyperlink>
    </w:p>
    <w:p w:rsidR="008C4DAA" w:rsidRDefault="008C4DAA" w:rsidP="001E60CE">
      <w:pPr>
        <w:pStyle w:val="BodyText"/>
        <w:rPr>
          <w:color w:val="000000"/>
          <w:szCs w:val="22"/>
        </w:rPr>
      </w:pPr>
      <w:r w:rsidRPr="003214B2">
        <w:rPr>
          <w:rStyle w:val="Hyperlink"/>
          <w:color w:val="auto"/>
          <w:u w:val="none"/>
        </w:rPr>
        <w:t>MOCHA</w:t>
      </w:r>
      <w:r w:rsidR="00100120">
        <w:rPr>
          <w:rStyle w:val="Hyperlink"/>
          <w:color w:val="auto"/>
          <w:u w:val="none"/>
        </w:rPr>
        <w:t xml:space="preserve"> </w:t>
      </w:r>
      <w:r w:rsidRPr="003214B2">
        <w:rPr>
          <w:rStyle w:val="Hyperlink"/>
          <w:color w:val="auto"/>
          <w:u w:val="none"/>
        </w:rPr>
        <w:t>2.1 UFT1 ended on May 8</w:t>
      </w:r>
      <w:r w:rsidRPr="003214B2">
        <w:rPr>
          <w:rStyle w:val="Hyperlink"/>
          <w:color w:val="auto"/>
          <w:u w:val="none"/>
          <w:vertAlign w:val="superscript"/>
        </w:rPr>
        <w:t>th</w:t>
      </w:r>
      <w:r w:rsidRPr="003214B2">
        <w:rPr>
          <w:rStyle w:val="Hyperlink"/>
          <w:color w:val="auto"/>
          <w:vertAlign w:val="superscript"/>
        </w:rPr>
        <w:t xml:space="preserve"> </w:t>
      </w:r>
      <w:r>
        <w:t>2015 after completing testing on MOCHA</w:t>
      </w:r>
      <w:r w:rsidR="00100120">
        <w:t xml:space="preserve"> </w:t>
      </w:r>
      <w:r>
        <w:t>2.1 Combined Buildv7.</w:t>
      </w:r>
      <w:r w:rsidRPr="008C4DAA">
        <w:rPr>
          <w:color w:val="000000"/>
          <w:szCs w:val="22"/>
        </w:rPr>
        <w:t xml:space="preserve"> </w:t>
      </w:r>
      <w:r>
        <w:rPr>
          <w:color w:val="000000"/>
          <w:szCs w:val="22"/>
        </w:rPr>
        <w:t>Development of MOCHA</w:t>
      </w:r>
      <w:r w:rsidR="00100120">
        <w:rPr>
          <w:color w:val="000000"/>
          <w:szCs w:val="22"/>
        </w:rPr>
        <w:t xml:space="preserve"> </w:t>
      </w:r>
      <w:r>
        <w:rPr>
          <w:color w:val="000000"/>
          <w:szCs w:val="22"/>
        </w:rPr>
        <w:t xml:space="preserve">2.1 will continue after ME2 is through IOC. </w:t>
      </w:r>
      <w:r w:rsidR="001D53D3">
        <w:rPr>
          <w:color w:val="000000"/>
          <w:szCs w:val="22"/>
        </w:rPr>
        <w:t>ME2 IOC completed February 29</w:t>
      </w:r>
      <w:r w:rsidR="001D53D3" w:rsidRPr="00546983">
        <w:rPr>
          <w:color w:val="000000"/>
          <w:szCs w:val="22"/>
          <w:vertAlign w:val="superscript"/>
        </w:rPr>
        <w:t>th</w:t>
      </w:r>
      <w:r w:rsidR="001D53D3">
        <w:rPr>
          <w:color w:val="000000"/>
          <w:szCs w:val="22"/>
        </w:rPr>
        <w:t xml:space="preserve"> 2016. As </w:t>
      </w:r>
      <w:r>
        <w:rPr>
          <w:color w:val="000000"/>
          <w:szCs w:val="22"/>
        </w:rPr>
        <w:t>Per VA management MOCHA</w:t>
      </w:r>
      <w:r w:rsidR="00100120">
        <w:rPr>
          <w:color w:val="000000"/>
          <w:szCs w:val="22"/>
        </w:rPr>
        <w:t xml:space="preserve"> </w:t>
      </w:r>
      <w:r>
        <w:rPr>
          <w:color w:val="000000"/>
          <w:szCs w:val="22"/>
        </w:rPr>
        <w:t xml:space="preserve">2.1 UFT 2 will start in </w:t>
      </w:r>
      <w:r w:rsidR="001D53D3">
        <w:rPr>
          <w:color w:val="000000"/>
          <w:szCs w:val="22"/>
        </w:rPr>
        <w:t>September</w:t>
      </w:r>
      <w:r>
        <w:rPr>
          <w:color w:val="000000"/>
          <w:szCs w:val="22"/>
        </w:rPr>
        <w:t xml:space="preserve"> 2016.</w:t>
      </w:r>
    </w:p>
    <w:p w:rsidR="001D53D3" w:rsidRDefault="001D53D3" w:rsidP="001E60CE">
      <w:pPr>
        <w:pStyle w:val="BodyText"/>
        <w:rPr>
          <w:color w:val="000000"/>
          <w:szCs w:val="22"/>
        </w:rPr>
      </w:pPr>
      <w:r>
        <w:rPr>
          <w:color w:val="000000"/>
          <w:szCs w:val="22"/>
        </w:rPr>
        <w:t>There will be a UFT test MOCHA</w:t>
      </w:r>
      <w:r w:rsidR="00100120">
        <w:rPr>
          <w:color w:val="000000"/>
          <w:szCs w:val="22"/>
        </w:rPr>
        <w:t xml:space="preserve"> </w:t>
      </w:r>
      <w:r>
        <w:rPr>
          <w:color w:val="000000"/>
          <w:szCs w:val="22"/>
        </w:rPr>
        <w:t>2.1 Combined Build</w:t>
      </w:r>
      <w:r w:rsidR="00546983">
        <w:rPr>
          <w:color w:val="000000"/>
          <w:szCs w:val="22"/>
        </w:rPr>
        <w:t>v8 which will be a combination</w:t>
      </w:r>
      <w:r>
        <w:rPr>
          <w:color w:val="000000"/>
          <w:szCs w:val="22"/>
        </w:rPr>
        <w:t xml:space="preserve"> of </w:t>
      </w:r>
      <w:r w:rsidR="00546983">
        <w:rPr>
          <w:color w:val="000000"/>
          <w:szCs w:val="22"/>
        </w:rPr>
        <w:t>MOCHA</w:t>
      </w:r>
      <w:r w:rsidR="00100120">
        <w:rPr>
          <w:color w:val="000000"/>
          <w:szCs w:val="22"/>
        </w:rPr>
        <w:t xml:space="preserve"> </w:t>
      </w:r>
      <w:r w:rsidR="00546983">
        <w:rPr>
          <w:color w:val="000000"/>
          <w:szCs w:val="22"/>
        </w:rPr>
        <w:t xml:space="preserve">2.1Combined Buildv7and MOCHA Enhancement2 Nationally released Patches. </w:t>
      </w:r>
      <w:r>
        <w:rPr>
          <w:color w:val="000000"/>
          <w:szCs w:val="22"/>
        </w:rPr>
        <w:t xml:space="preserve">This </w:t>
      </w:r>
      <w:r w:rsidR="00546983">
        <w:rPr>
          <w:color w:val="000000"/>
          <w:szCs w:val="22"/>
        </w:rPr>
        <w:t>build will be ready for SQA</w:t>
      </w:r>
      <w:r>
        <w:rPr>
          <w:color w:val="000000"/>
          <w:szCs w:val="22"/>
        </w:rPr>
        <w:t xml:space="preserve"> before the MOCHA</w:t>
      </w:r>
      <w:r w:rsidR="00100120">
        <w:rPr>
          <w:color w:val="000000"/>
          <w:szCs w:val="22"/>
        </w:rPr>
        <w:t xml:space="preserve"> </w:t>
      </w:r>
      <w:r>
        <w:rPr>
          <w:color w:val="000000"/>
          <w:szCs w:val="22"/>
        </w:rPr>
        <w:t>2.1 UFT2 d</w:t>
      </w:r>
      <w:r w:rsidR="00FB7B81">
        <w:rPr>
          <w:color w:val="000000"/>
          <w:szCs w:val="22"/>
        </w:rPr>
        <w:t>e</w:t>
      </w:r>
      <w:r>
        <w:rPr>
          <w:color w:val="000000"/>
          <w:szCs w:val="22"/>
        </w:rPr>
        <w:t>velopment starts in S</w:t>
      </w:r>
      <w:r w:rsidR="00FB7B81">
        <w:rPr>
          <w:color w:val="000000"/>
          <w:szCs w:val="22"/>
        </w:rPr>
        <w:t>e</w:t>
      </w:r>
      <w:r>
        <w:rPr>
          <w:color w:val="000000"/>
          <w:szCs w:val="22"/>
        </w:rPr>
        <w:t>ptember 2016.</w:t>
      </w:r>
    </w:p>
    <w:p w:rsidR="00DA2697" w:rsidRDefault="00DA2697" w:rsidP="001E60CE">
      <w:pPr>
        <w:pStyle w:val="BodyText"/>
      </w:pPr>
    </w:p>
    <w:p w:rsidR="001E60CE" w:rsidRPr="001E60CE" w:rsidRDefault="001E60CE" w:rsidP="001E60CE">
      <w:pPr>
        <w:pStyle w:val="BodyText"/>
      </w:pPr>
    </w:p>
    <w:p w:rsidR="00A83EB5" w:rsidRPr="00680356" w:rsidRDefault="00A83EB5" w:rsidP="00A83EB5">
      <w:pPr>
        <w:pStyle w:val="BodyText"/>
      </w:pPr>
    </w:p>
    <w:p w:rsidR="00A83EB5" w:rsidRDefault="00A83EB5" w:rsidP="00160824">
      <w:pPr>
        <w:pStyle w:val="Caption"/>
      </w:pPr>
      <w:r>
        <w:t xml:space="preserve">Table </w:t>
      </w:r>
      <w:fldSimple w:instr=" SEQ Table \* ARABIC ">
        <w:r w:rsidR="0012501A">
          <w:rPr>
            <w:noProof/>
          </w:rPr>
          <w:t>5</w:t>
        </w:r>
      </w:fldSimple>
      <w:r>
        <w:t xml:space="preserve">: </w:t>
      </w:r>
      <w:r w:rsidRPr="003C3E3F">
        <w:t>Testing Milestones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4428"/>
      </w:tblGrid>
      <w:tr w:rsidR="00A83EB5" w:rsidRPr="00653613" w:rsidTr="00DC3FD5">
        <w:trPr>
          <w:tblHeader/>
        </w:trPr>
        <w:tc>
          <w:tcPr>
            <w:tcW w:w="4428" w:type="dxa"/>
            <w:shd w:val="clear" w:color="auto" w:fill="E0E0E0"/>
          </w:tcPr>
          <w:p w:rsidR="00A83EB5" w:rsidRPr="00653613" w:rsidRDefault="00A83EB5" w:rsidP="00A83EB5">
            <w:pPr>
              <w:pStyle w:val="TableHeading"/>
            </w:pPr>
            <w:r w:rsidRPr="00653613">
              <w:t>Testing Milestones</w:t>
            </w:r>
          </w:p>
        </w:tc>
        <w:tc>
          <w:tcPr>
            <w:tcW w:w="4428" w:type="dxa"/>
            <w:shd w:val="clear" w:color="auto" w:fill="E0E0E0"/>
          </w:tcPr>
          <w:p w:rsidR="00A83EB5" w:rsidRPr="00653613" w:rsidRDefault="00A83EB5" w:rsidP="00A83EB5">
            <w:pPr>
              <w:pStyle w:val="TableHeading"/>
            </w:pPr>
            <w:r w:rsidRPr="00653613">
              <w:t>Responsible Party</w:t>
            </w:r>
          </w:p>
        </w:tc>
      </w:tr>
      <w:tr w:rsidR="008D73C9" w:rsidRPr="00653613" w:rsidTr="00DC3FD5">
        <w:tc>
          <w:tcPr>
            <w:tcW w:w="4428" w:type="dxa"/>
          </w:tcPr>
          <w:p w:rsidR="008D73C9" w:rsidRPr="00653613" w:rsidRDefault="008D73C9" w:rsidP="004423D9">
            <w:pPr>
              <w:pStyle w:val="TableText"/>
            </w:pPr>
            <w:r>
              <w:t>Approved Master Test Plan</w:t>
            </w:r>
          </w:p>
        </w:tc>
        <w:tc>
          <w:tcPr>
            <w:tcW w:w="4428" w:type="dxa"/>
          </w:tcPr>
          <w:p w:rsidR="008D73C9" w:rsidRPr="00653613" w:rsidRDefault="00115E7C" w:rsidP="004423D9">
            <w:pPr>
              <w:pStyle w:val="TableText"/>
            </w:pPr>
            <w:r>
              <w:t>PRE SQA lead</w:t>
            </w:r>
          </w:p>
        </w:tc>
      </w:tr>
      <w:tr w:rsidR="008D73C9" w:rsidRPr="00653613" w:rsidTr="00DC3FD5">
        <w:tc>
          <w:tcPr>
            <w:tcW w:w="4428" w:type="dxa"/>
          </w:tcPr>
          <w:p w:rsidR="008D73C9" w:rsidRPr="00653613" w:rsidRDefault="008D73C9" w:rsidP="004423D9">
            <w:pPr>
              <w:pStyle w:val="TableText"/>
            </w:pPr>
            <w:r w:rsidRPr="00AB2CEA">
              <w:t xml:space="preserve">Approved generic </w:t>
            </w:r>
            <w:r>
              <w:t>t</w:t>
            </w:r>
            <w:r w:rsidRPr="00AB2CEA">
              <w:t xml:space="preserve">est </w:t>
            </w:r>
            <w:r>
              <w:t>c</w:t>
            </w:r>
            <w:r w:rsidRPr="00AB2CEA">
              <w:t>ases</w:t>
            </w:r>
            <w:r>
              <w:t xml:space="preserve"> (high level list)</w:t>
            </w:r>
          </w:p>
        </w:tc>
        <w:tc>
          <w:tcPr>
            <w:tcW w:w="4428" w:type="dxa"/>
          </w:tcPr>
          <w:p w:rsidR="008D73C9" w:rsidRPr="00653613" w:rsidRDefault="00115E7C" w:rsidP="004423D9">
            <w:pPr>
              <w:pStyle w:val="TableText"/>
            </w:pPr>
            <w:r>
              <w:t>PRE SQA lead</w:t>
            </w:r>
          </w:p>
        </w:tc>
      </w:tr>
      <w:tr w:rsidR="008D73C9" w:rsidRPr="00653613" w:rsidTr="00DC3FD5">
        <w:tc>
          <w:tcPr>
            <w:tcW w:w="4428" w:type="dxa"/>
          </w:tcPr>
          <w:p w:rsidR="008D73C9" w:rsidRPr="00653613" w:rsidRDefault="008D73C9" w:rsidP="004423D9">
            <w:pPr>
              <w:pStyle w:val="TableText"/>
            </w:pPr>
            <w:r w:rsidRPr="00AB2CEA">
              <w:t>Complete and stable requirements (SRS or CRs)</w:t>
            </w:r>
          </w:p>
        </w:tc>
        <w:tc>
          <w:tcPr>
            <w:tcW w:w="4428" w:type="dxa"/>
          </w:tcPr>
          <w:p w:rsidR="00ED217C" w:rsidRPr="00653613" w:rsidRDefault="00ED217C" w:rsidP="00ED217C">
            <w:pPr>
              <w:pStyle w:val="TableText"/>
            </w:pPr>
            <w:r>
              <w:t>PRE SQA lead</w:t>
            </w:r>
          </w:p>
        </w:tc>
      </w:tr>
      <w:tr w:rsidR="008D73C9" w:rsidRPr="00653613" w:rsidTr="00DC3FD5">
        <w:tc>
          <w:tcPr>
            <w:tcW w:w="4428" w:type="dxa"/>
          </w:tcPr>
          <w:p w:rsidR="008D73C9" w:rsidRPr="00653613" w:rsidRDefault="008D73C9" w:rsidP="004423D9">
            <w:pPr>
              <w:pStyle w:val="TableText"/>
            </w:pPr>
            <w:r>
              <w:lastRenderedPageBreak/>
              <w:t>Creating of Test Environment(s)</w:t>
            </w:r>
          </w:p>
        </w:tc>
        <w:tc>
          <w:tcPr>
            <w:tcW w:w="4428" w:type="dxa"/>
          </w:tcPr>
          <w:p w:rsidR="008D73C9" w:rsidRPr="00653613" w:rsidRDefault="00ED217C" w:rsidP="00ED217C">
            <w:pPr>
              <w:pStyle w:val="TableText"/>
            </w:pPr>
            <w:r>
              <w:t>PRE SQA Team</w:t>
            </w:r>
          </w:p>
        </w:tc>
      </w:tr>
      <w:tr w:rsidR="008D73C9" w:rsidRPr="00653613" w:rsidTr="00DC3FD5">
        <w:tc>
          <w:tcPr>
            <w:tcW w:w="4428" w:type="dxa"/>
          </w:tcPr>
          <w:p w:rsidR="008D73C9" w:rsidRPr="00653613" w:rsidRDefault="008D73C9" w:rsidP="004423D9">
            <w:pPr>
              <w:pStyle w:val="TableText"/>
            </w:pPr>
            <w:r>
              <w:t>Submit and manage request for Testing Services</w:t>
            </w:r>
          </w:p>
        </w:tc>
        <w:tc>
          <w:tcPr>
            <w:tcW w:w="4428" w:type="dxa"/>
          </w:tcPr>
          <w:p w:rsidR="008D73C9" w:rsidRPr="00653613" w:rsidRDefault="002021CB" w:rsidP="004423D9">
            <w:pPr>
              <w:pStyle w:val="TableText"/>
            </w:pPr>
            <w:r>
              <w:t>Project Managers</w:t>
            </w:r>
          </w:p>
        </w:tc>
      </w:tr>
      <w:tr w:rsidR="008D73C9" w:rsidRPr="00653613" w:rsidTr="00DC3FD5">
        <w:tc>
          <w:tcPr>
            <w:tcW w:w="4428" w:type="dxa"/>
          </w:tcPr>
          <w:p w:rsidR="008D73C9" w:rsidRPr="00653613" w:rsidRDefault="008D73C9" w:rsidP="004423D9">
            <w:pPr>
              <w:pStyle w:val="TableText"/>
            </w:pPr>
            <w:r w:rsidRPr="00AB2CEA">
              <w:t>Test Cases selected for release and copied into appropriate directory in Test Manager</w:t>
            </w:r>
          </w:p>
        </w:tc>
        <w:tc>
          <w:tcPr>
            <w:tcW w:w="4428" w:type="dxa"/>
          </w:tcPr>
          <w:p w:rsidR="008D73C9" w:rsidRPr="00653613" w:rsidRDefault="008D73C9" w:rsidP="004423D9">
            <w:pPr>
              <w:pStyle w:val="TableText"/>
            </w:pPr>
            <w:r>
              <w:t>PRE SQA Test Team</w:t>
            </w:r>
          </w:p>
        </w:tc>
      </w:tr>
      <w:tr w:rsidR="008D73C9" w:rsidRPr="00653613" w:rsidTr="00DC3FD5">
        <w:tc>
          <w:tcPr>
            <w:tcW w:w="4428" w:type="dxa"/>
          </w:tcPr>
          <w:p w:rsidR="008D73C9" w:rsidRPr="00653613" w:rsidRDefault="008D73C9" w:rsidP="004423D9">
            <w:pPr>
              <w:pStyle w:val="TableText"/>
            </w:pPr>
            <w:r>
              <w:t>Completion of Patch verification</w:t>
            </w:r>
          </w:p>
        </w:tc>
        <w:tc>
          <w:tcPr>
            <w:tcW w:w="4428" w:type="dxa"/>
          </w:tcPr>
          <w:p w:rsidR="008D73C9" w:rsidRPr="00653613" w:rsidRDefault="008D73C9" w:rsidP="004423D9">
            <w:pPr>
              <w:pStyle w:val="TableText"/>
            </w:pPr>
            <w:r>
              <w:t>PRE SQA Test Team</w:t>
            </w:r>
          </w:p>
        </w:tc>
      </w:tr>
      <w:tr w:rsidR="008D73C9" w:rsidRPr="00653613" w:rsidTr="00DC3FD5">
        <w:tc>
          <w:tcPr>
            <w:tcW w:w="4428" w:type="dxa"/>
          </w:tcPr>
          <w:p w:rsidR="008D73C9" w:rsidRPr="00653613" w:rsidRDefault="008D73C9" w:rsidP="004423D9">
            <w:pPr>
              <w:pStyle w:val="TableText"/>
            </w:pPr>
            <w:r w:rsidRPr="00AB2CEA">
              <w:t>SQA Testing conducted (execute the selected Test Cases) in Test environment(s)</w:t>
            </w:r>
          </w:p>
        </w:tc>
        <w:tc>
          <w:tcPr>
            <w:tcW w:w="4428" w:type="dxa"/>
          </w:tcPr>
          <w:p w:rsidR="008D73C9" w:rsidRPr="00653613" w:rsidRDefault="008D73C9" w:rsidP="004423D9">
            <w:pPr>
              <w:pStyle w:val="TableText"/>
            </w:pPr>
            <w:r>
              <w:t>PRE SQA Test Team</w:t>
            </w:r>
          </w:p>
        </w:tc>
      </w:tr>
      <w:tr w:rsidR="008D73C9" w:rsidRPr="00653613" w:rsidTr="00DC3FD5">
        <w:tc>
          <w:tcPr>
            <w:tcW w:w="4428" w:type="dxa"/>
          </w:tcPr>
          <w:p w:rsidR="008D73C9" w:rsidRPr="00653613" w:rsidRDefault="008D73C9" w:rsidP="004423D9">
            <w:pPr>
              <w:pStyle w:val="TableText"/>
            </w:pPr>
            <w:r w:rsidRPr="00AB2CEA">
              <w:t>Defects identified and entered into CQ</w:t>
            </w:r>
          </w:p>
        </w:tc>
        <w:tc>
          <w:tcPr>
            <w:tcW w:w="4428" w:type="dxa"/>
          </w:tcPr>
          <w:p w:rsidR="008D73C9" w:rsidRPr="00653613" w:rsidRDefault="008D73C9" w:rsidP="004423D9">
            <w:pPr>
              <w:pStyle w:val="TableText"/>
            </w:pPr>
            <w:r>
              <w:t>PRE SQA Test Team</w:t>
            </w:r>
          </w:p>
        </w:tc>
      </w:tr>
    </w:tbl>
    <w:p w:rsidR="00A83EB5" w:rsidRDefault="00A83EB5" w:rsidP="00A83EB5">
      <w:pPr>
        <w:pStyle w:val="BodyText"/>
      </w:pPr>
    </w:p>
    <w:p w:rsidR="00A83EB5" w:rsidRDefault="00A83EB5" w:rsidP="00A83EB5">
      <w:pPr>
        <w:pStyle w:val="Heading1"/>
        <w:autoSpaceDE/>
        <w:autoSpaceDN/>
        <w:adjustRightInd/>
        <w:spacing w:before="240" w:after="240"/>
      </w:pPr>
      <w:bookmarkStart w:id="90" w:name="_Toc205632736"/>
      <w:bookmarkStart w:id="91" w:name="_Toc233599177"/>
      <w:bookmarkStart w:id="92" w:name="_Toc286206187"/>
      <w:r>
        <w:t>Test Environments</w:t>
      </w:r>
      <w:bookmarkEnd w:id="90"/>
      <w:bookmarkEnd w:id="91"/>
      <w:bookmarkEnd w:id="92"/>
    </w:p>
    <w:p w:rsidR="00104333" w:rsidRDefault="00104333" w:rsidP="00104333">
      <w:pPr>
        <w:pStyle w:val="CommentText"/>
        <w:ind w:firstLine="720"/>
        <w:rPr>
          <w:sz w:val="22"/>
          <w:szCs w:val="22"/>
        </w:rPr>
      </w:pPr>
      <w:r>
        <w:rPr>
          <w:sz w:val="22"/>
          <w:szCs w:val="22"/>
        </w:rPr>
        <w:t>- CHEYL36 – (Gold Account)</w:t>
      </w:r>
    </w:p>
    <w:p w:rsidR="00104333" w:rsidRDefault="00104333" w:rsidP="00104333">
      <w:pPr>
        <w:pStyle w:val="CommentText"/>
        <w:ind w:firstLine="720"/>
        <w:rPr>
          <w:sz w:val="22"/>
          <w:szCs w:val="22"/>
        </w:rPr>
      </w:pPr>
      <w:r>
        <w:rPr>
          <w:sz w:val="22"/>
          <w:szCs w:val="22"/>
        </w:rPr>
        <w:t xml:space="preserve">- </w:t>
      </w:r>
      <w:r w:rsidR="00F332CD">
        <w:rPr>
          <w:sz w:val="22"/>
          <w:szCs w:val="22"/>
        </w:rPr>
        <w:t xml:space="preserve"> CHEYL72</w:t>
      </w:r>
      <w:r w:rsidR="009A5586">
        <w:rPr>
          <w:sz w:val="22"/>
          <w:szCs w:val="22"/>
        </w:rPr>
        <w:t xml:space="preserve"> (Linux) – End-to-end/regression testing</w:t>
      </w:r>
    </w:p>
    <w:p w:rsidR="00104333" w:rsidRPr="00216AB9" w:rsidRDefault="0023500A" w:rsidP="00104333">
      <w:pPr>
        <w:pStyle w:val="CommentText"/>
        <w:ind w:firstLine="720"/>
        <w:rPr>
          <w:sz w:val="22"/>
          <w:szCs w:val="22"/>
        </w:rPr>
      </w:pPr>
      <w:r>
        <w:rPr>
          <w:sz w:val="22"/>
          <w:szCs w:val="22"/>
        </w:rPr>
        <w:t xml:space="preserve">- </w:t>
      </w:r>
      <w:r w:rsidR="00104333">
        <w:rPr>
          <w:sz w:val="22"/>
          <w:szCs w:val="22"/>
        </w:rPr>
        <w:t>CHEYL112</w:t>
      </w:r>
      <w:r w:rsidR="00F332CD">
        <w:rPr>
          <w:sz w:val="22"/>
          <w:szCs w:val="22"/>
        </w:rPr>
        <w:t xml:space="preserve"> – MOCHA</w:t>
      </w:r>
      <w:r w:rsidR="00100120">
        <w:rPr>
          <w:sz w:val="22"/>
          <w:szCs w:val="22"/>
        </w:rPr>
        <w:t xml:space="preserve"> </w:t>
      </w:r>
      <w:r w:rsidR="00F332CD">
        <w:rPr>
          <w:sz w:val="22"/>
          <w:szCs w:val="22"/>
        </w:rPr>
        <w:t>2.1 UFT1</w:t>
      </w:r>
      <w:r w:rsidR="009A5586">
        <w:rPr>
          <w:sz w:val="22"/>
          <w:szCs w:val="22"/>
        </w:rPr>
        <w:t xml:space="preserve"> (Linux) – End-to-end/regression testing</w:t>
      </w:r>
    </w:p>
    <w:p w:rsidR="00104333" w:rsidRDefault="00104333" w:rsidP="00104333">
      <w:pPr>
        <w:pStyle w:val="NormalWeb"/>
        <w:spacing w:before="0" w:beforeAutospacing="0" w:after="0" w:afterAutospacing="0"/>
        <w:ind w:firstLine="720"/>
        <w:rPr>
          <w:rFonts w:eastAsia="Times New Roman"/>
          <w:sz w:val="22"/>
          <w:szCs w:val="22"/>
        </w:rPr>
      </w:pPr>
      <w:r>
        <w:rPr>
          <w:sz w:val="22"/>
          <w:szCs w:val="22"/>
        </w:rPr>
        <w:t>-</w:t>
      </w:r>
    </w:p>
    <w:p w:rsidR="00104333" w:rsidRDefault="00104333" w:rsidP="00104333">
      <w:pPr>
        <w:pStyle w:val="NormalWeb"/>
        <w:spacing w:before="0" w:beforeAutospacing="0" w:after="0" w:afterAutospacing="0"/>
        <w:ind w:firstLine="720"/>
        <w:rPr>
          <w:rFonts w:eastAsia="Times New Roman"/>
          <w:sz w:val="22"/>
          <w:szCs w:val="22"/>
        </w:rPr>
      </w:pPr>
      <w:r>
        <w:rPr>
          <w:rFonts w:eastAsia="Times New Roman"/>
          <w:sz w:val="22"/>
          <w:szCs w:val="22"/>
        </w:rPr>
        <w:t>- MARTSQA – (Loaned to SQA by the HDR group)</w:t>
      </w:r>
      <w:r w:rsidR="009A5586">
        <w:rPr>
          <w:rFonts w:eastAsia="Times New Roman"/>
          <w:sz w:val="22"/>
          <w:szCs w:val="22"/>
        </w:rPr>
        <w:t xml:space="preserve"> – VMS -Remote data testing</w:t>
      </w:r>
    </w:p>
    <w:p w:rsidR="00104333" w:rsidRDefault="00104333" w:rsidP="00104333">
      <w:pPr>
        <w:pStyle w:val="NormalWeb"/>
        <w:spacing w:before="0" w:beforeAutospacing="0" w:after="0" w:afterAutospacing="0"/>
        <w:ind w:firstLine="720"/>
        <w:rPr>
          <w:rFonts w:eastAsia="Times New Roman"/>
          <w:sz w:val="22"/>
          <w:szCs w:val="22"/>
        </w:rPr>
      </w:pPr>
      <w:r>
        <w:rPr>
          <w:rFonts w:eastAsia="Times New Roman"/>
          <w:sz w:val="22"/>
          <w:szCs w:val="22"/>
        </w:rPr>
        <w:t>- CLE13 - (Loaned to SQA by the CPRS group)</w:t>
      </w:r>
      <w:r w:rsidR="009A5586">
        <w:rPr>
          <w:rFonts w:eastAsia="Times New Roman"/>
          <w:sz w:val="22"/>
          <w:szCs w:val="22"/>
        </w:rPr>
        <w:t xml:space="preserve"> – VMS -Remote data testing</w:t>
      </w:r>
    </w:p>
    <w:p w:rsidR="00104333" w:rsidRPr="0059583A" w:rsidRDefault="00104333" w:rsidP="00104333">
      <w:pPr>
        <w:pStyle w:val="NormalWeb"/>
        <w:spacing w:before="0" w:beforeAutospacing="0" w:after="0" w:afterAutospacing="0"/>
        <w:ind w:firstLine="720"/>
        <w:rPr>
          <w:rFonts w:eastAsia="Times New Roman"/>
          <w:sz w:val="22"/>
          <w:szCs w:val="22"/>
        </w:rPr>
      </w:pPr>
    </w:p>
    <w:p w:rsidR="00104333" w:rsidRDefault="00104333" w:rsidP="00104333">
      <w:pPr>
        <w:pStyle w:val="BodyText"/>
      </w:pPr>
      <w:r>
        <w:t xml:space="preserve">PRE has a GOLD legacy account to test legacy code and validate whether defects found during testing are related to the current legacy code in Production.  </w:t>
      </w:r>
    </w:p>
    <w:p w:rsidR="00A83EB5" w:rsidRDefault="00A83EB5" w:rsidP="00A83EB5">
      <w:pPr>
        <w:pStyle w:val="Heading2"/>
        <w:keepNext/>
        <w:keepLines/>
        <w:ind w:left="907" w:hanging="907"/>
      </w:pPr>
      <w:bookmarkStart w:id="93" w:name="_Toc205632737"/>
      <w:bookmarkStart w:id="94" w:name="_Toc233599178"/>
      <w:bookmarkStart w:id="95" w:name="_Toc286206188"/>
      <w:r>
        <w:t>Test Environment Configurations</w:t>
      </w:r>
      <w:bookmarkEnd w:id="93"/>
      <w:bookmarkEnd w:id="94"/>
      <w:bookmarkEnd w:id="95"/>
      <w:r>
        <w:t xml:space="preserve"> </w:t>
      </w:r>
    </w:p>
    <w:p w:rsidR="00FB0046" w:rsidRDefault="00FB0046" w:rsidP="00FB0046">
      <w:pPr>
        <w:pStyle w:val="BodyText"/>
      </w:pPr>
      <w:r w:rsidRPr="00532275">
        <w:t xml:space="preserve">The </w:t>
      </w:r>
      <w:r>
        <w:t>roles</w:t>
      </w:r>
      <w:r w:rsidRPr="00532275">
        <w:t xml:space="preserve"> responsible for configuring and maintaining the test environments are </w:t>
      </w:r>
      <w:r>
        <w:t>the Configuration Manager, Test Environment team, and Software Architects.</w:t>
      </w:r>
    </w:p>
    <w:p w:rsidR="00796B0B" w:rsidRDefault="00796B0B" w:rsidP="00796B0B">
      <w:pPr>
        <w:pStyle w:val="BodyText2"/>
      </w:pPr>
      <w:r>
        <w:t>The following Test Environment Configurations needs to be provided and supported for this project:</w:t>
      </w:r>
    </w:p>
    <w:tbl>
      <w:tblPr>
        <w:tblW w:w="0" w:type="auto"/>
        <w:tblInd w:w="720" w:type="dxa"/>
        <w:tblBorders>
          <w:top w:val="nil"/>
          <w:left w:val="nil"/>
          <w:bottom w:val="nil"/>
          <w:right w:val="nil"/>
        </w:tblBorders>
        <w:tblLook w:val="0000" w:firstRow="0" w:lastRow="0" w:firstColumn="0" w:lastColumn="0" w:noHBand="0" w:noVBand="0"/>
      </w:tblPr>
      <w:tblGrid>
        <w:gridCol w:w="2404"/>
        <w:gridCol w:w="3736"/>
      </w:tblGrid>
      <w:tr w:rsidR="00796B0B" w:rsidTr="006E3BB8">
        <w:trPr>
          <w:trHeight w:val="305"/>
        </w:trPr>
        <w:tc>
          <w:tcPr>
            <w:tcW w:w="0" w:type="auto"/>
            <w:tcBorders>
              <w:top w:val="single" w:sz="8" w:space="0" w:color="000000"/>
              <w:left w:val="single" w:sz="8" w:space="0" w:color="000000"/>
              <w:bottom w:val="single" w:sz="8" w:space="0" w:color="000000"/>
              <w:right w:val="single" w:sz="8" w:space="0" w:color="000000"/>
            </w:tcBorders>
          </w:tcPr>
          <w:p w:rsidR="00796B0B" w:rsidRPr="00CA3E93" w:rsidRDefault="00796B0B" w:rsidP="006E3BB8">
            <w:pPr>
              <w:pStyle w:val="TableHeading"/>
            </w:pPr>
            <w:r w:rsidRPr="00CA3E93">
              <w:t xml:space="preserve">Configuration Name </w:t>
            </w:r>
          </w:p>
        </w:tc>
        <w:tc>
          <w:tcPr>
            <w:tcW w:w="0" w:type="auto"/>
            <w:tcBorders>
              <w:top w:val="single" w:sz="8" w:space="0" w:color="000000"/>
              <w:left w:val="single" w:sz="8" w:space="0" w:color="000000"/>
              <w:bottom w:val="single" w:sz="8" w:space="0" w:color="000000"/>
              <w:right w:val="single" w:sz="8" w:space="0" w:color="000000"/>
            </w:tcBorders>
          </w:tcPr>
          <w:p w:rsidR="00796B0B" w:rsidRPr="00CA3E93" w:rsidRDefault="00796B0B" w:rsidP="006E3BB8">
            <w:pPr>
              <w:pStyle w:val="TableHeading"/>
            </w:pPr>
            <w:r w:rsidRPr="00CA3E93">
              <w:t xml:space="preserve">Description </w:t>
            </w:r>
          </w:p>
        </w:tc>
      </w:tr>
      <w:tr w:rsidR="00796B0B" w:rsidTr="006E3BB8">
        <w:trPr>
          <w:trHeight w:val="1210"/>
        </w:trPr>
        <w:tc>
          <w:tcPr>
            <w:tcW w:w="0" w:type="auto"/>
            <w:tcBorders>
              <w:top w:val="single" w:sz="8" w:space="0" w:color="000000"/>
              <w:left w:val="single" w:sz="8" w:space="0" w:color="000000"/>
              <w:bottom w:val="single" w:sz="8" w:space="0" w:color="000000"/>
              <w:right w:val="single" w:sz="8" w:space="0" w:color="000000"/>
            </w:tcBorders>
          </w:tcPr>
          <w:p w:rsidR="00796B0B" w:rsidRPr="00CA3E93" w:rsidRDefault="00796B0B" w:rsidP="006E3BB8">
            <w:pPr>
              <w:pStyle w:val="TableText11pt"/>
            </w:pPr>
            <w:r>
              <w:t>Birmingham Test Center</w:t>
            </w:r>
            <w:r w:rsidRPr="00CA3E93">
              <w:t xml:space="preserve"> </w:t>
            </w:r>
          </w:p>
        </w:tc>
        <w:tc>
          <w:tcPr>
            <w:tcW w:w="0" w:type="auto"/>
            <w:tcBorders>
              <w:top w:val="single" w:sz="8" w:space="0" w:color="000000"/>
              <w:left w:val="single" w:sz="8" w:space="0" w:color="000000"/>
              <w:bottom w:val="single" w:sz="8" w:space="0" w:color="000000"/>
              <w:right w:val="single" w:sz="8" w:space="0" w:color="000000"/>
            </w:tcBorders>
          </w:tcPr>
          <w:p w:rsidR="00796B0B" w:rsidRPr="00CA3E93" w:rsidRDefault="00796B0B" w:rsidP="006E3BB8">
            <w:pPr>
              <w:pStyle w:val="TableText11pt"/>
            </w:pPr>
            <w:r w:rsidRPr="00CA3E93">
              <w:t xml:space="preserve">VISTA User Class Identification (UCI) </w:t>
            </w:r>
          </w:p>
          <w:p w:rsidR="00796B0B" w:rsidRDefault="00796B0B" w:rsidP="006E3BB8">
            <w:pPr>
              <w:pStyle w:val="TableText11pt"/>
            </w:pPr>
            <w:r>
              <w:t>VISTA Test and Development accounts</w:t>
            </w:r>
          </w:p>
          <w:p w:rsidR="00796B0B" w:rsidRPr="00CA3E93" w:rsidRDefault="00796B0B" w:rsidP="006E3BB8">
            <w:pPr>
              <w:pStyle w:val="TableText11pt"/>
            </w:pPr>
            <w:r>
              <w:t>T1 line connection</w:t>
            </w:r>
          </w:p>
        </w:tc>
      </w:tr>
      <w:tr w:rsidR="00796B0B" w:rsidTr="006E3BB8">
        <w:trPr>
          <w:trHeight w:val="1717"/>
        </w:trPr>
        <w:tc>
          <w:tcPr>
            <w:tcW w:w="0" w:type="auto"/>
            <w:tcBorders>
              <w:top w:val="single" w:sz="8" w:space="0" w:color="000000"/>
              <w:left w:val="single" w:sz="8" w:space="0" w:color="000000"/>
              <w:bottom w:val="single" w:sz="8" w:space="0" w:color="000000"/>
              <w:right w:val="single" w:sz="8" w:space="0" w:color="000000"/>
            </w:tcBorders>
          </w:tcPr>
          <w:p w:rsidR="00796B0B" w:rsidRDefault="00796B0B" w:rsidP="006E3BB8">
            <w:pPr>
              <w:pStyle w:val="TableText11pt"/>
            </w:pPr>
            <w:r>
              <w:lastRenderedPageBreak/>
              <w:t>Bay Pines Test Center</w:t>
            </w:r>
          </w:p>
        </w:tc>
        <w:tc>
          <w:tcPr>
            <w:tcW w:w="0" w:type="auto"/>
            <w:tcBorders>
              <w:top w:val="single" w:sz="8" w:space="0" w:color="000000"/>
              <w:left w:val="single" w:sz="8" w:space="0" w:color="000000"/>
              <w:bottom w:val="single" w:sz="8" w:space="0" w:color="000000"/>
              <w:right w:val="single" w:sz="8" w:space="0" w:color="000000"/>
            </w:tcBorders>
          </w:tcPr>
          <w:p w:rsidR="00796B0B" w:rsidRDefault="00796B0B" w:rsidP="006E3BB8">
            <w:pPr>
              <w:pStyle w:val="TableText11pt"/>
            </w:pPr>
            <w:r w:rsidRPr="00CA3E93">
              <w:t xml:space="preserve">VISTA User Class Identification (UCI) </w:t>
            </w:r>
          </w:p>
          <w:p w:rsidR="00796B0B" w:rsidRDefault="00796B0B" w:rsidP="006E3BB8">
            <w:pPr>
              <w:pStyle w:val="TableText11pt"/>
            </w:pPr>
            <w:r>
              <w:t>Web Services</w:t>
            </w:r>
          </w:p>
          <w:p w:rsidR="00796B0B" w:rsidRDefault="00796B0B" w:rsidP="006E3BB8">
            <w:pPr>
              <w:pStyle w:val="TableText11pt"/>
            </w:pPr>
            <w:r>
              <w:t>XML Messaging</w:t>
            </w:r>
          </w:p>
          <w:p w:rsidR="00796B0B" w:rsidRDefault="00796B0B" w:rsidP="006E3BB8">
            <w:pPr>
              <w:pStyle w:val="TableText11pt"/>
            </w:pPr>
            <w:r w:rsidRPr="00CA3E93">
              <w:t xml:space="preserve">Message Validation Server </w:t>
            </w:r>
          </w:p>
          <w:p w:rsidR="00796B0B" w:rsidRPr="00CA3E93" w:rsidRDefault="00796B0B" w:rsidP="006E3BB8">
            <w:pPr>
              <w:pStyle w:val="TableText11pt"/>
            </w:pPr>
            <w:r>
              <w:t>J2EE Servers</w:t>
            </w:r>
          </w:p>
        </w:tc>
      </w:tr>
      <w:tr w:rsidR="00BD508A" w:rsidTr="006E3BB8">
        <w:trPr>
          <w:trHeight w:val="1717"/>
        </w:trPr>
        <w:tc>
          <w:tcPr>
            <w:tcW w:w="0" w:type="auto"/>
            <w:tcBorders>
              <w:top w:val="single" w:sz="8" w:space="0" w:color="000000"/>
              <w:left w:val="single" w:sz="8" w:space="0" w:color="000000"/>
              <w:bottom w:val="single" w:sz="8" w:space="0" w:color="000000"/>
              <w:right w:val="single" w:sz="8" w:space="0" w:color="000000"/>
            </w:tcBorders>
          </w:tcPr>
          <w:p w:rsidR="00BD508A" w:rsidRDefault="00FA6FBD" w:rsidP="006E3BB8">
            <w:pPr>
              <w:pStyle w:val="TableText11pt"/>
            </w:pPr>
            <w:r>
              <w:t>PRE Program Team</w:t>
            </w:r>
          </w:p>
        </w:tc>
        <w:tc>
          <w:tcPr>
            <w:tcW w:w="0" w:type="auto"/>
            <w:tcBorders>
              <w:top w:val="single" w:sz="8" w:space="0" w:color="000000"/>
              <w:left w:val="single" w:sz="8" w:space="0" w:color="000000"/>
              <w:bottom w:val="single" w:sz="8" w:space="0" w:color="000000"/>
              <w:right w:val="single" w:sz="8" w:space="0" w:color="000000"/>
            </w:tcBorders>
          </w:tcPr>
          <w:p w:rsidR="00FA6FBD" w:rsidRDefault="00FA6FBD" w:rsidP="006E3BB8">
            <w:pPr>
              <w:pStyle w:val="TableText11pt"/>
            </w:pPr>
            <w:r>
              <w:t>MOCHA Server</w:t>
            </w:r>
          </w:p>
          <w:p w:rsidR="00BD508A" w:rsidRDefault="00BD508A" w:rsidP="006E3BB8">
            <w:pPr>
              <w:pStyle w:val="TableText11pt"/>
            </w:pPr>
            <w:r>
              <w:t>Web</w:t>
            </w:r>
            <w:r w:rsidR="00FB7B81">
              <w:t>L</w:t>
            </w:r>
            <w:r>
              <w:t>ogic</w:t>
            </w:r>
          </w:p>
          <w:p w:rsidR="00BD508A" w:rsidRDefault="00BD508A" w:rsidP="006E3BB8">
            <w:pPr>
              <w:pStyle w:val="TableText11pt"/>
            </w:pPr>
            <w:r>
              <w:t>Java Configuration</w:t>
            </w:r>
          </w:p>
          <w:p w:rsidR="00BD508A" w:rsidRDefault="00BD508A" w:rsidP="006E3BB8">
            <w:pPr>
              <w:pStyle w:val="TableText11pt"/>
            </w:pPr>
            <w:r>
              <w:t>AITC</w:t>
            </w:r>
          </w:p>
          <w:p w:rsidR="00BD508A" w:rsidRPr="00CA3E93" w:rsidRDefault="00BD508A" w:rsidP="006E3BB8">
            <w:pPr>
              <w:pStyle w:val="TableText11pt"/>
            </w:pPr>
          </w:p>
        </w:tc>
      </w:tr>
    </w:tbl>
    <w:p w:rsidR="00796B0B" w:rsidRDefault="00796B0B" w:rsidP="00FB0046">
      <w:pPr>
        <w:pStyle w:val="BodyText"/>
      </w:pPr>
    </w:p>
    <w:p w:rsidR="00FB0046" w:rsidRDefault="00FB0046" w:rsidP="00FB0046">
      <w:pPr>
        <w:pStyle w:val="BodyText"/>
        <w:numPr>
          <w:ilvl w:val="0"/>
          <w:numId w:val="47"/>
        </w:numPr>
      </w:pPr>
      <w:r>
        <w:t>MOCHA</w:t>
      </w:r>
      <w:r w:rsidR="00100120">
        <w:t xml:space="preserve"> </w:t>
      </w:r>
      <w:r>
        <w:t>2.1</w:t>
      </w:r>
    </w:p>
    <w:p w:rsidR="00FB0046" w:rsidRDefault="00FB0046" w:rsidP="00FB19BB">
      <w:pPr>
        <w:pStyle w:val="BodyText"/>
        <w:ind w:left="720"/>
      </w:pPr>
      <w:r>
        <w:t xml:space="preserve">PRE has </w:t>
      </w:r>
      <w:r w:rsidR="00546983">
        <w:t>2</w:t>
      </w:r>
      <w:r>
        <w:t xml:space="preserve"> test accounts for testing the PRE changes for MOCHA</w:t>
      </w:r>
      <w:r w:rsidR="00100120">
        <w:t xml:space="preserve"> </w:t>
      </w:r>
      <w:r>
        <w:t>2.1.  PRE also has a 1 GOLD legacy account to test legacy code and validate whether defects found during testing are related to the current legacy code in Production.  PRE also share 1 account with the CPRS team to test PRE MOCHA functionality changes related to REMOTE account testing.  This spreadsheet with all the accounts is kept up to date with any changes by David Savkovic and stored on the PRE Test Team SharePoint in the following link with document named “Test_Environment_Build_Status_MM_DD_YYYY</w:t>
      </w:r>
      <w:r w:rsidRPr="00991954">
        <w:t>.doc</w:t>
      </w:r>
      <w:r>
        <w:t>”:</w:t>
      </w:r>
    </w:p>
    <w:p w:rsidR="00FB0046" w:rsidRDefault="00507AC4" w:rsidP="00FB0046">
      <w:pPr>
        <w:pStyle w:val="BodyText"/>
        <w:ind w:left="720"/>
      </w:pPr>
      <w:hyperlink r:id="rId23" w:history="1">
        <w:r w:rsidR="00947BCA">
          <w:rPr>
            <w:rStyle w:val="Hyperlink"/>
          </w:rPr>
          <w:t>http://DNS/projects/pre/PRE_TestTeam/Testing%20Documents/Forms/AllItems.aspx?RootFolder=%2fprojects%2fpre%2fPRE%5fTestTeam%2fTesting%20Documents%2fVDD%20Components%2fTest%20Environment%20Build%20Status&amp;FolderCTID=0x01200048706F77829BDE4AA8AAF0103A07591D</w:t>
        </w:r>
      </w:hyperlink>
    </w:p>
    <w:p w:rsidR="00FB0046" w:rsidRDefault="00FB0046" w:rsidP="00FB0046">
      <w:pPr>
        <w:pStyle w:val="BodyText"/>
        <w:ind w:left="720"/>
      </w:pPr>
    </w:p>
    <w:p w:rsidR="00FB0046" w:rsidRDefault="00FB0046" w:rsidP="00FB0046">
      <w:pPr>
        <w:ind w:firstLine="720"/>
      </w:pPr>
      <w:r w:rsidRPr="005E4D9A">
        <w:t>Example of the Spread Sheet:</w:t>
      </w:r>
    </w:p>
    <w:p w:rsidR="00266434" w:rsidRDefault="00266434" w:rsidP="00FB0046">
      <w:pPr>
        <w:ind w:firstLine="720"/>
      </w:pPr>
    </w:p>
    <w:p w:rsidR="00266434" w:rsidRDefault="00266434" w:rsidP="00FB0046">
      <w:pPr>
        <w:ind w:firstLine="720"/>
      </w:pPr>
    </w:p>
    <w:p w:rsidR="00266434" w:rsidRDefault="00266434" w:rsidP="00FB0046">
      <w:pPr>
        <w:ind w:firstLine="720"/>
      </w:pPr>
    </w:p>
    <w:p w:rsidR="00266434" w:rsidRPr="005E4D9A" w:rsidRDefault="00266434" w:rsidP="00FB0046">
      <w:pPr>
        <w:ind w:firstLine="720"/>
      </w:pPr>
      <w:r>
        <w:rPr>
          <w:noProof/>
        </w:rPr>
        <w:drawing>
          <wp:inline distT="0" distB="0" distL="0" distR="0" wp14:anchorId="7270D997" wp14:editId="6E585E01">
            <wp:extent cx="5943600" cy="257937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943600" cy="2579370"/>
                    </a:xfrm>
                    <a:prstGeom prst="rect">
                      <a:avLst/>
                    </a:prstGeom>
                    <a:noFill/>
                    <a:ln>
                      <a:noFill/>
                    </a:ln>
                  </pic:spPr>
                </pic:pic>
              </a:graphicData>
            </a:graphic>
          </wp:inline>
        </w:drawing>
      </w:r>
    </w:p>
    <w:p w:rsidR="00FB0046" w:rsidRDefault="00FB0046" w:rsidP="00FB0046">
      <w:pPr>
        <w:rPr>
          <w:color w:val="1F497D"/>
        </w:rPr>
      </w:pPr>
    </w:p>
    <w:p w:rsidR="00A83EB5" w:rsidRPr="001E111E" w:rsidRDefault="00A83EB5" w:rsidP="00A83EB5">
      <w:pPr>
        <w:pStyle w:val="Heading2"/>
        <w:keepNext/>
        <w:keepLines/>
        <w:ind w:left="907" w:hanging="907"/>
      </w:pPr>
      <w:bookmarkStart w:id="96" w:name="_Toc205632738"/>
      <w:bookmarkStart w:id="97" w:name="_Toc233599179"/>
      <w:bookmarkStart w:id="98" w:name="_Toc286206189"/>
      <w:r>
        <w:t>Base System Hardware</w:t>
      </w:r>
      <w:bookmarkEnd w:id="96"/>
      <w:bookmarkEnd w:id="97"/>
      <w:bookmarkEnd w:id="98"/>
    </w:p>
    <w:p w:rsidR="00A83EB5" w:rsidRPr="00551427" w:rsidRDefault="0097233C" w:rsidP="00A83EB5">
      <w:pPr>
        <w:pStyle w:val="BodyText"/>
      </w:pPr>
      <w:r>
        <w:fldChar w:fldCharType="begin"/>
      </w:r>
      <w:r>
        <w:instrText xml:space="preserve"> REF _Ref205275236 \h  \* MERGEFORMAT </w:instrText>
      </w:r>
      <w:r>
        <w:fldChar w:fldCharType="separate"/>
      </w:r>
      <w:r w:rsidR="0012501A">
        <w:t>Table 6</w:t>
      </w:r>
      <w:r>
        <w:fldChar w:fldCharType="end"/>
      </w:r>
      <w:r w:rsidR="00A83EB5" w:rsidRPr="00551427">
        <w:t xml:space="preserve"> sets forth the system resources for the test effort presented in this </w:t>
      </w:r>
      <w:r w:rsidR="00A83EB5" w:rsidRPr="00653613">
        <w:t>Master Test Plan</w:t>
      </w:r>
      <w:r w:rsidR="00A83EB5" w:rsidRPr="00551427">
        <w:t>.</w:t>
      </w:r>
    </w:p>
    <w:p w:rsidR="00A83EB5" w:rsidRDefault="00A83EB5" w:rsidP="00A83EB5">
      <w:pPr>
        <w:pStyle w:val="BodyText"/>
      </w:pPr>
      <w:r>
        <w:t xml:space="preserve">The specific elements of the test system may not be fully understood in early iterations, </w:t>
      </w:r>
      <w:r w:rsidR="00E47D1B">
        <w:t>so this</w:t>
      </w:r>
      <w:r>
        <w:t xml:space="preserve"> section may be completed ove</w:t>
      </w:r>
      <w:r w:rsidRPr="00CF2C88">
        <w:t>r</w:t>
      </w:r>
      <w:r>
        <w:t xml:space="preserve"> time. The test system should simulate the production environment as closely as possible, scaling down the concurrent access and database size, and so forth, if and where appropriate. Tailor the System Hardware Resources table as required.</w:t>
      </w:r>
    </w:p>
    <w:p w:rsidR="00A83EB5" w:rsidRDefault="00A83EB5" w:rsidP="00160824">
      <w:pPr>
        <w:pStyle w:val="Caption"/>
      </w:pPr>
      <w:bookmarkStart w:id="99" w:name="_Ref205275236"/>
      <w:r>
        <w:t xml:space="preserve">Table </w:t>
      </w:r>
      <w:fldSimple w:instr=" SEQ Table \* ARABIC ">
        <w:r w:rsidR="0012501A">
          <w:rPr>
            <w:noProof/>
          </w:rPr>
          <w:t>6</w:t>
        </w:r>
      </w:fldSimple>
      <w:bookmarkEnd w:id="99"/>
      <w:r>
        <w:t xml:space="preserve">: </w:t>
      </w:r>
      <w:r w:rsidRPr="001F2261">
        <w:t>System Hardware Resources</w:t>
      </w:r>
    </w:p>
    <w:tbl>
      <w:tblPr>
        <w:tblW w:w="0" w:type="auto"/>
        <w:tblInd w:w="198" w:type="dxa"/>
        <w:tblLayout w:type="fixed"/>
        <w:tblLook w:val="0000" w:firstRow="0" w:lastRow="0" w:firstColumn="0" w:lastColumn="0" w:noHBand="0" w:noVBand="0"/>
      </w:tblPr>
      <w:tblGrid>
        <w:gridCol w:w="3510"/>
        <w:gridCol w:w="1800"/>
        <w:gridCol w:w="3960"/>
      </w:tblGrid>
      <w:tr w:rsidR="00A83EB5" w:rsidTr="00A83EB5">
        <w:trPr>
          <w:cantSplit/>
          <w:tblHeader/>
        </w:trPr>
        <w:tc>
          <w:tcPr>
            <w:tcW w:w="9270" w:type="dxa"/>
            <w:gridSpan w:val="3"/>
            <w:tcBorders>
              <w:top w:val="single" w:sz="6" w:space="0" w:color="auto"/>
              <w:left w:val="single" w:sz="6" w:space="0" w:color="auto"/>
              <w:bottom w:val="single" w:sz="6" w:space="0" w:color="auto"/>
              <w:right w:val="single" w:sz="6" w:space="0" w:color="auto"/>
            </w:tcBorders>
            <w:shd w:val="clear" w:color="auto" w:fill="E0E0E0"/>
          </w:tcPr>
          <w:p w:rsidR="00A83EB5" w:rsidRDefault="00A83EB5" w:rsidP="00A83EB5">
            <w:pPr>
              <w:pStyle w:val="TableHeading"/>
            </w:pPr>
            <w:r>
              <w:t>System Hardware Resources</w:t>
            </w:r>
          </w:p>
        </w:tc>
      </w:tr>
      <w:tr w:rsidR="00A83EB5" w:rsidTr="00A83EB5">
        <w:trPr>
          <w:cantSplit/>
          <w:tblHeader/>
        </w:trPr>
        <w:tc>
          <w:tcPr>
            <w:tcW w:w="3510" w:type="dxa"/>
            <w:tcBorders>
              <w:top w:val="single" w:sz="6" w:space="0" w:color="auto"/>
              <w:left w:val="single" w:sz="6" w:space="0" w:color="auto"/>
              <w:bottom w:val="single" w:sz="6" w:space="0" w:color="auto"/>
              <w:right w:val="single" w:sz="6" w:space="0" w:color="auto"/>
            </w:tcBorders>
            <w:shd w:val="clear" w:color="auto" w:fill="E0E0E0"/>
          </w:tcPr>
          <w:p w:rsidR="00A83EB5" w:rsidRDefault="00A83EB5" w:rsidP="00A83EB5">
            <w:pPr>
              <w:pStyle w:val="TableHeading"/>
            </w:pPr>
            <w:r>
              <w:t>Resource</w:t>
            </w:r>
          </w:p>
        </w:tc>
        <w:tc>
          <w:tcPr>
            <w:tcW w:w="1800" w:type="dxa"/>
            <w:tcBorders>
              <w:top w:val="single" w:sz="6" w:space="0" w:color="auto"/>
              <w:left w:val="single" w:sz="6" w:space="0" w:color="auto"/>
              <w:bottom w:val="single" w:sz="6" w:space="0" w:color="auto"/>
              <w:right w:val="single" w:sz="6" w:space="0" w:color="auto"/>
            </w:tcBorders>
            <w:shd w:val="clear" w:color="auto" w:fill="E0E0E0"/>
          </w:tcPr>
          <w:p w:rsidR="00A83EB5" w:rsidRDefault="00A83EB5" w:rsidP="00A83EB5">
            <w:pPr>
              <w:pStyle w:val="TableHeading"/>
            </w:pPr>
            <w:r>
              <w:t>Quantity</w:t>
            </w:r>
          </w:p>
        </w:tc>
        <w:tc>
          <w:tcPr>
            <w:tcW w:w="3960" w:type="dxa"/>
            <w:tcBorders>
              <w:top w:val="single" w:sz="6" w:space="0" w:color="auto"/>
              <w:left w:val="single" w:sz="6" w:space="0" w:color="auto"/>
              <w:bottom w:val="single" w:sz="6" w:space="0" w:color="auto"/>
              <w:right w:val="single" w:sz="6" w:space="0" w:color="auto"/>
            </w:tcBorders>
            <w:shd w:val="clear" w:color="auto" w:fill="E0E0E0"/>
          </w:tcPr>
          <w:p w:rsidR="00FB0046" w:rsidRDefault="00A83EB5" w:rsidP="00A83EB5">
            <w:pPr>
              <w:pStyle w:val="TableHeading"/>
            </w:pPr>
            <w:r>
              <w:t>Name and Type</w:t>
            </w:r>
          </w:p>
        </w:tc>
      </w:tr>
      <w:tr w:rsidR="00FB0046" w:rsidTr="00A83EB5">
        <w:trPr>
          <w:cantSplit/>
          <w:tblHeader/>
        </w:trPr>
        <w:tc>
          <w:tcPr>
            <w:tcW w:w="3510" w:type="dxa"/>
            <w:tcBorders>
              <w:top w:val="single" w:sz="6" w:space="0" w:color="auto"/>
              <w:left w:val="single" w:sz="6" w:space="0" w:color="auto"/>
              <w:bottom w:val="single" w:sz="6" w:space="0" w:color="auto"/>
              <w:right w:val="single" w:sz="6" w:space="0" w:color="auto"/>
            </w:tcBorders>
            <w:shd w:val="clear" w:color="auto" w:fill="E0E0E0"/>
          </w:tcPr>
          <w:p w:rsidR="00FB0046" w:rsidRPr="00DC2AB0" w:rsidRDefault="00FB0046" w:rsidP="004423D9">
            <w:pPr>
              <w:pStyle w:val="TableText"/>
            </w:pPr>
            <w:r w:rsidRPr="00DC2AB0">
              <w:t>Network or Subnet</w:t>
            </w:r>
          </w:p>
        </w:tc>
        <w:tc>
          <w:tcPr>
            <w:tcW w:w="1800" w:type="dxa"/>
            <w:tcBorders>
              <w:top w:val="single" w:sz="6" w:space="0" w:color="auto"/>
              <w:left w:val="single" w:sz="6" w:space="0" w:color="auto"/>
              <w:bottom w:val="single" w:sz="6" w:space="0" w:color="auto"/>
              <w:right w:val="single" w:sz="6" w:space="0" w:color="auto"/>
            </w:tcBorders>
            <w:shd w:val="clear" w:color="auto" w:fill="E0E0E0"/>
          </w:tcPr>
          <w:p w:rsidR="00FB0046" w:rsidRDefault="00FB0046" w:rsidP="004423D9">
            <w:pPr>
              <w:pStyle w:val="TableText"/>
              <w:jc w:val="center"/>
            </w:pPr>
            <w:r>
              <w:t>1</w:t>
            </w:r>
          </w:p>
        </w:tc>
        <w:tc>
          <w:tcPr>
            <w:tcW w:w="3960" w:type="dxa"/>
            <w:tcBorders>
              <w:top w:val="single" w:sz="6" w:space="0" w:color="auto"/>
              <w:left w:val="single" w:sz="6" w:space="0" w:color="auto"/>
              <w:bottom w:val="single" w:sz="6" w:space="0" w:color="auto"/>
              <w:right w:val="single" w:sz="6" w:space="0" w:color="auto"/>
            </w:tcBorders>
            <w:shd w:val="clear" w:color="auto" w:fill="E0E0E0"/>
          </w:tcPr>
          <w:p w:rsidR="00FB0046" w:rsidRPr="00DC2AB0" w:rsidRDefault="00FB0046" w:rsidP="004423D9">
            <w:pPr>
              <w:pStyle w:val="TableText"/>
            </w:pPr>
            <w:r>
              <w:t>VA network</w:t>
            </w:r>
          </w:p>
        </w:tc>
      </w:tr>
      <w:tr w:rsidR="00FB0046" w:rsidTr="00A83EB5">
        <w:trPr>
          <w:cantSplit/>
        </w:trPr>
        <w:tc>
          <w:tcPr>
            <w:tcW w:w="3510" w:type="dxa"/>
            <w:tcBorders>
              <w:top w:val="single" w:sz="6" w:space="0" w:color="auto"/>
              <w:left w:val="single" w:sz="6" w:space="0" w:color="auto"/>
              <w:bottom w:val="single" w:sz="6" w:space="0" w:color="auto"/>
              <w:right w:val="single" w:sz="6" w:space="0" w:color="auto"/>
            </w:tcBorders>
          </w:tcPr>
          <w:p w:rsidR="00FB0046" w:rsidRPr="00DC2AB0" w:rsidRDefault="00FB0046" w:rsidP="004423D9">
            <w:pPr>
              <w:pStyle w:val="TableText"/>
            </w:pPr>
            <w:r w:rsidRPr="00DC2AB0">
              <w:t>Database Name</w:t>
            </w:r>
          </w:p>
        </w:tc>
        <w:tc>
          <w:tcPr>
            <w:tcW w:w="1800" w:type="dxa"/>
            <w:tcBorders>
              <w:top w:val="single" w:sz="6" w:space="0" w:color="auto"/>
              <w:left w:val="single" w:sz="6" w:space="0" w:color="auto"/>
              <w:bottom w:val="single" w:sz="6" w:space="0" w:color="auto"/>
              <w:right w:val="single" w:sz="6" w:space="0" w:color="auto"/>
            </w:tcBorders>
          </w:tcPr>
          <w:p w:rsidR="00FB0046" w:rsidRDefault="00FB0046" w:rsidP="004423D9">
            <w:pPr>
              <w:pStyle w:val="TableText"/>
              <w:jc w:val="center"/>
            </w:pPr>
            <w:r>
              <w:t>1</w:t>
            </w:r>
          </w:p>
        </w:tc>
        <w:tc>
          <w:tcPr>
            <w:tcW w:w="3960" w:type="dxa"/>
            <w:tcBorders>
              <w:top w:val="single" w:sz="6" w:space="0" w:color="auto"/>
              <w:left w:val="single" w:sz="6" w:space="0" w:color="auto"/>
              <w:bottom w:val="single" w:sz="6" w:space="0" w:color="auto"/>
              <w:right w:val="single" w:sz="6" w:space="0" w:color="auto"/>
            </w:tcBorders>
          </w:tcPr>
          <w:p w:rsidR="00FB0046" w:rsidRPr="00DC2AB0" w:rsidRDefault="00FB0046" w:rsidP="004423D9">
            <w:pPr>
              <w:pStyle w:val="TableText"/>
            </w:pPr>
            <w:r>
              <w:t>Cache Database</w:t>
            </w:r>
          </w:p>
        </w:tc>
      </w:tr>
      <w:tr w:rsidR="00FB0046" w:rsidTr="00A83EB5">
        <w:trPr>
          <w:cantSplit/>
        </w:trPr>
        <w:tc>
          <w:tcPr>
            <w:tcW w:w="3510" w:type="dxa"/>
            <w:tcBorders>
              <w:top w:val="single" w:sz="6" w:space="0" w:color="auto"/>
              <w:left w:val="single" w:sz="6" w:space="0" w:color="auto"/>
              <w:bottom w:val="single" w:sz="6" w:space="0" w:color="auto"/>
              <w:right w:val="single" w:sz="6" w:space="0" w:color="auto"/>
            </w:tcBorders>
          </w:tcPr>
          <w:p w:rsidR="00FB0046" w:rsidRPr="00DC2AB0" w:rsidRDefault="00FB0046" w:rsidP="004423D9">
            <w:pPr>
              <w:pStyle w:val="TableText"/>
            </w:pPr>
            <w:r w:rsidRPr="00DC2AB0">
              <w:t>Client Test PCs</w:t>
            </w:r>
          </w:p>
        </w:tc>
        <w:tc>
          <w:tcPr>
            <w:tcW w:w="1800" w:type="dxa"/>
            <w:tcBorders>
              <w:top w:val="single" w:sz="6" w:space="0" w:color="auto"/>
              <w:left w:val="single" w:sz="6" w:space="0" w:color="auto"/>
              <w:bottom w:val="single" w:sz="6" w:space="0" w:color="auto"/>
              <w:right w:val="single" w:sz="6" w:space="0" w:color="auto"/>
            </w:tcBorders>
          </w:tcPr>
          <w:p w:rsidR="00FB0046" w:rsidRDefault="00A43BEA" w:rsidP="004423D9">
            <w:pPr>
              <w:pStyle w:val="TableText"/>
              <w:jc w:val="center"/>
            </w:pPr>
            <w:r>
              <w:t>6</w:t>
            </w:r>
          </w:p>
        </w:tc>
        <w:tc>
          <w:tcPr>
            <w:tcW w:w="3960" w:type="dxa"/>
            <w:tcBorders>
              <w:top w:val="single" w:sz="6" w:space="0" w:color="auto"/>
              <w:left w:val="single" w:sz="6" w:space="0" w:color="auto"/>
              <w:bottom w:val="single" w:sz="6" w:space="0" w:color="auto"/>
              <w:right w:val="single" w:sz="6" w:space="0" w:color="auto"/>
            </w:tcBorders>
          </w:tcPr>
          <w:p w:rsidR="00FB0046" w:rsidRPr="00DC2AB0" w:rsidRDefault="00FB0046" w:rsidP="004423D9">
            <w:pPr>
              <w:pStyle w:val="TableText"/>
            </w:pPr>
            <w:r>
              <w:t>SQA test standard GFE machines</w:t>
            </w:r>
          </w:p>
        </w:tc>
      </w:tr>
      <w:tr w:rsidR="00FB0046" w:rsidTr="00A83EB5">
        <w:trPr>
          <w:cantSplit/>
        </w:trPr>
        <w:tc>
          <w:tcPr>
            <w:tcW w:w="3510" w:type="dxa"/>
            <w:tcBorders>
              <w:top w:val="single" w:sz="6" w:space="0" w:color="auto"/>
              <w:left w:val="single" w:sz="6" w:space="0" w:color="auto"/>
              <w:bottom w:val="single" w:sz="6" w:space="0" w:color="auto"/>
              <w:right w:val="single" w:sz="6" w:space="0" w:color="auto"/>
            </w:tcBorders>
          </w:tcPr>
          <w:p w:rsidR="00FB0046" w:rsidRPr="00DC2AB0" w:rsidRDefault="00FB0046" w:rsidP="004423D9">
            <w:pPr>
              <w:pStyle w:val="TableText"/>
            </w:pPr>
            <w:r w:rsidRPr="00DC2AB0">
              <w:t>Test Repository</w:t>
            </w:r>
          </w:p>
        </w:tc>
        <w:tc>
          <w:tcPr>
            <w:tcW w:w="1800" w:type="dxa"/>
            <w:tcBorders>
              <w:top w:val="single" w:sz="6" w:space="0" w:color="auto"/>
              <w:left w:val="single" w:sz="6" w:space="0" w:color="auto"/>
              <w:bottom w:val="single" w:sz="6" w:space="0" w:color="auto"/>
              <w:right w:val="single" w:sz="6" w:space="0" w:color="auto"/>
            </w:tcBorders>
          </w:tcPr>
          <w:p w:rsidR="00FB0046" w:rsidRDefault="00FB0046" w:rsidP="004423D9">
            <w:pPr>
              <w:pStyle w:val="TableText"/>
              <w:jc w:val="center"/>
            </w:pPr>
            <w:r>
              <w:t>1</w:t>
            </w:r>
          </w:p>
        </w:tc>
        <w:tc>
          <w:tcPr>
            <w:tcW w:w="3960" w:type="dxa"/>
            <w:tcBorders>
              <w:top w:val="single" w:sz="6" w:space="0" w:color="auto"/>
              <w:left w:val="single" w:sz="6" w:space="0" w:color="auto"/>
              <w:bottom w:val="single" w:sz="6" w:space="0" w:color="auto"/>
              <w:right w:val="single" w:sz="6" w:space="0" w:color="auto"/>
            </w:tcBorders>
          </w:tcPr>
          <w:p w:rsidR="00FB0046" w:rsidRPr="00DC2AB0" w:rsidRDefault="00FB0046" w:rsidP="004423D9">
            <w:pPr>
              <w:pStyle w:val="TableText"/>
            </w:pPr>
            <w:r>
              <w:t>Share Point</w:t>
            </w:r>
          </w:p>
        </w:tc>
      </w:tr>
      <w:tr w:rsidR="00FB0046" w:rsidTr="00A83EB5">
        <w:trPr>
          <w:cantSplit/>
        </w:trPr>
        <w:tc>
          <w:tcPr>
            <w:tcW w:w="3510" w:type="dxa"/>
            <w:tcBorders>
              <w:top w:val="single" w:sz="6" w:space="0" w:color="auto"/>
              <w:left w:val="single" w:sz="6" w:space="0" w:color="auto"/>
              <w:bottom w:val="single" w:sz="6" w:space="0" w:color="auto"/>
              <w:right w:val="single" w:sz="6" w:space="0" w:color="auto"/>
            </w:tcBorders>
          </w:tcPr>
          <w:p w:rsidR="00FB0046" w:rsidRPr="00DC2AB0" w:rsidRDefault="00FB0046" w:rsidP="004423D9">
            <w:pPr>
              <w:pStyle w:val="TableText"/>
            </w:pPr>
            <w:r w:rsidRPr="00DC2AB0">
              <w:t>Test Development PCs</w:t>
            </w:r>
          </w:p>
        </w:tc>
        <w:tc>
          <w:tcPr>
            <w:tcW w:w="1800" w:type="dxa"/>
            <w:tcBorders>
              <w:top w:val="single" w:sz="6" w:space="0" w:color="auto"/>
              <w:left w:val="single" w:sz="6" w:space="0" w:color="auto"/>
              <w:bottom w:val="single" w:sz="6" w:space="0" w:color="auto"/>
              <w:right w:val="single" w:sz="6" w:space="0" w:color="auto"/>
            </w:tcBorders>
          </w:tcPr>
          <w:p w:rsidR="00FB0046" w:rsidRDefault="00FB0046" w:rsidP="004423D9">
            <w:pPr>
              <w:pStyle w:val="TableText"/>
              <w:jc w:val="center"/>
            </w:pPr>
            <w:r>
              <w:t>5</w:t>
            </w:r>
          </w:p>
        </w:tc>
        <w:tc>
          <w:tcPr>
            <w:tcW w:w="3960" w:type="dxa"/>
            <w:tcBorders>
              <w:top w:val="single" w:sz="6" w:space="0" w:color="auto"/>
              <w:left w:val="single" w:sz="6" w:space="0" w:color="auto"/>
              <w:bottom w:val="single" w:sz="6" w:space="0" w:color="auto"/>
              <w:right w:val="single" w:sz="6" w:space="0" w:color="auto"/>
            </w:tcBorders>
          </w:tcPr>
          <w:p w:rsidR="00FB0046" w:rsidRPr="00DC2AB0" w:rsidRDefault="00FB0046" w:rsidP="004423D9">
            <w:pPr>
              <w:pStyle w:val="TableText"/>
            </w:pPr>
            <w:r>
              <w:t xml:space="preserve">Developer team standard GFE machines </w:t>
            </w:r>
          </w:p>
        </w:tc>
      </w:tr>
    </w:tbl>
    <w:p w:rsidR="00F944C4" w:rsidRDefault="00F944C4" w:rsidP="003214B2">
      <w:pPr>
        <w:pStyle w:val="Heading2"/>
        <w:keepNext/>
        <w:keepLines/>
        <w:numPr>
          <w:ilvl w:val="0"/>
          <w:numId w:val="0"/>
        </w:numPr>
      </w:pPr>
      <w:bookmarkStart w:id="100" w:name="_Toc205632739"/>
      <w:bookmarkStart w:id="101" w:name="_Toc233599180"/>
      <w:bookmarkStart w:id="102" w:name="_Toc286206190"/>
    </w:p>
    <w:p w:rsidR="00E4783C" w:rsidRPr="00E4783C" w:rsidRDefault="00A83EB5" w:rsidP="00E4783C">
      <w:pPr>
        <w:pStyle w:val="Heading2"/>
        <w:keepNext/>
        <w:keepLines/>
        <w:ind w:left="907" w:hanging="907"/>
      </w:pPr>
      <w:r>
        <w:t>Base Software Elements in the Test Environments</w:t>
      </w:r>
      <w:bookmarkEnd w:id="100"/>
      <w:bookmarkEnd w:id="101"/>
      <w:bookmarkEnd w:id="102"/>
    </w:p>
    <w:p w:rsidR="00E4783C" w:rsidRDefault="00E4783C" w:rsidP="00F944C4">
      <w:pPr>
        <w:pStyle w:val="Heading2"/>
        <w:keepNext/>
        <w:keepLines/>
        <w:pageBreakBefore/>
        <w:numPr>
          <w:ilvl w:val="0"/>
          <w:numId w:val="0"/>
        </w:numPr>
      </w:pPr>
      <w:r>
        <w:lastRenderedPageBreak/>
        <w:t xml:space="preserve">Table </w:t>
      </w:r>
      <w:fldSimple w:instr=" SEQ Table \* ARABIC ">
        <w:r>
          <w:rPr>
            <w:noProof/>
          </w:rPr>
          <w:t>7</w:t>
        </w:r>
      </w:fldSimple>
      <w:r>
        <w:t>: Software Elements</w:t>
      </w:r>
    </w:p>
    <w:p w:rsidR="00E4783C" w:rsidRPr="00E4783C" w:rsidRDefault="00E4783C" w:rsidP="00E4783C">
      <w:pPr>
        <w:pStyle w:val="BodyText"/>
      </w:pPr>
    </w:p>
    <w:tbl>
      <w:tblPr>
        <w:tblW w:w="936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960"/>
        <w:gridCol w:w="1568"/>
        <w:gridCol w:w="1620"/>
        <w:gridCol w:w="900"/>
        <w:gridCol w:w="3312"/>
      </w:tblGrid>
      <w:tr w:rsidR="00E4783C" w:rsidTr="00F944C4">
        <w:trPr>
          <w:cantSplit/>
          <w:tblHeader/>
        </w:trPr>
        <w:tc>
          <w:tcPr>
            <w:tcW w:w="1960" w:type="dxa"/>
            <w:tcBorders>
              <w:top w:val="single" w:sz="6" w:space="0" w:color="000000"/>
              <w:left w:val="single" w:sz="6" w:space="0" w:color="000000"/>
              <w:bottom w:val="single" w:sz="6" w:space="0" w:color="000000"/>
            </w:tcBorders>
            <w:shd w:val="pct5" w:color="auto" w:fill="auto"/>
          </w:tcPr>
          <w:p w:rsidR="00E4783C" w:rsidRDefault="00E4783C" w:rsidP="004423D9">
            <w:pPr>
              <w:pStyle w:val="TableHeading"/>
            </w:pPr>
            <w:bookmarkStart w:id="103" w:name="_Ref205275328"/>
            <w:r>
              <w:t>Tool Category or Type</w:t>
            </w:r>
          </w:p>
        </w:tc>
        <w:tc>
          <w:tcPr>
            <w:tcW w:w="1568" w:type="dxa"/>
            <w:tcBorders>
              <w:top w:val="single" w:sz="6" w:space="0" w:color="000000"/>
              <w:bottom w:val="single" w:sz="6" w:space="0" w:color="000000"/>
            </w:tcBorders>
            <w:shd w:val="pct5" w:color="auto" w:fill="auto"/>
          </w:tcPr>
          <w:p w:rsidR="00E4783C" w:rsidRDefault="00E4783C" w:rsidP="004423D9">
            <w:pPr>
              <w:pStyle w:val="TableHeading"/>
            </w:pPr>
            <w:r>
              <w:t>Tool Brand Name</w:t>
            </w:r>
          </w:p>
        </w:tc>
        <w:tc>
          <w:tcPr>
            <w:tcW w:w="1620" w:type="dxa"/>
            <w:tcBorders>
              <w:top w:val="single" w:sz="6" w:space="0" w:color="000000"/>
              <w:bottom w:val="single" w:sz="6" w:space="0" w:color="000000"/>
            </w:tcBorders>
            <w:shd w:val="pct5" w:color="auto" w:fill="auto"/>
          </w:tcPr>
          <w:p w:rsidR="00E4783C" w:rsidRDefault="00E4783C" w:rsidP="004423D9">
            <w:pPr>
              <w:pStyle w:val="TableHeading"/>
            </w:pPr>
            <w:r>
              <w:t>Vendor or In-house</w:t>
            </w:r>
          </w:p>
        </w:tc>
        <w:tc>
          <w:tcPr>
            <w:tcW w:w="900" w:type="dxa"/>
            <w:tcBorders>
              <w:top w:val="single" w:sz="6" w:space="0" w:color="000000"/>
              <w:bottom w:val="single" w:sz="6" w:space="0" w:color="000000"/>
              <w:right w:val="single" w:sz="6" w:space="0" w:color="000000"/>
            </w:tcBorders>
            <w:shd w:val="pct5" w:color="auto" w:fill="auto"/>
            <w:tcMar>
              <w:left w:w="115" w:type="dxa"/>
              <w:right w:w="14" w:type="dxa"/>
            </w:tcMar>
          </w:tcPr>
          <w:p w:rsidR="00E4783C" w:rsidRDefault="00E4783C" w:rsidP="004423D9">
            <w:pPr>
              <w:pStyle w:val="TableHeading"/>
            </w:pPr>
            <w:r>
              <w:t>Version</w:t>
            </w:r>
          </w:p>
        </w:tc>
        <w:tc>
          <w:tcPr>
            <w:tcW w:w="3312" w:type="dxa"/>
            <w:tcBorders>
              <w:top w:val="single" w:sz="6" w:space="0" w:color="000000"/>
              <w:bottom w:val="single" w:sz="6" w:space="0" w:color="000000"/>
              <w:right w:val="single" w:sz="6" w:space="0" w:color="000000"/>
            </w:tcBorders>
            <w:shd w:val="pct5" w:color="auto" w:fill="auto"/>
          </w:tcPr>
          <w:p w:rsidR="00E4783C" w:rsidRDefault="00E4783C" w:rsidP="004423D9">
            <w:pPr>
              <w:pStyle w:val="TableHeading"/>
            </w:pPr>
            <w:r>
              <w:t>Use</w:t>
            </w:r>
          </w:p>
        </w:tc>
      </w:tr>
      <w:tr w:rsidR="00E4783C" w:rsidRPr="00C053EC" w:rsidTr="00F944C4">
        <w:trPr>
          <w:cantSplit/>
        </w:trPr>
        <w:tc>
          <w:tcPr>
            <w:tcW w:w="1960" w:type="dxa"/>
            <w:tcBorders>
              <w:top w:val="single" w:sz="6" w:space="0" w:color="000000"/>
              <w:left w:val="single" w:sz="6" w:space="0" w:color="000000"/>
              <w:bottom w:val="single" w:sz="6" w:space="0" w:color="000000"/>
            </w:tcBorders>
          </w:tcPr>
          <w:p w:rsidR="00E4783C" w:rsidRPr="00F00A74" w:rsidRDefault="00E4783C" w:rsidP="004423D9">
            <w:pPr>
              <w:pStyle w:val="TableText"/>
              <w:rPr>
                <w:szCs w:val="22"/>
              </w:rPr>
            </w:pPr>
            <w:r w:rsidRPr="00F00A74">
              <w:rPr>
                <w:szCs w:val="22"/>
              </w:rPr>
              <w:t>Test Management</w:t>
            </w:r>
            <w:r>
              <w:rPr>
                <w:szCs w:val="22"/>
              </w:rPr>
              <w:t>/ Testing Repository</w:t>
            </w:r>
          </w:p>
        </w:tc>
        <w:tc>
          <w:tcPr>
            <w:tcW w:w="1568" w:type="dxa"/>
            <w:tcBorders>
              <w:top w:val="single" w:sz="6" w:space="0" w:color="000000"/>
              <w:bottom w:val="single" w:sz="6" w:space="0" w:color="000000"/>
            </w:tcBorders>
          </w:tcPr>
          <w:p w:rsidR="00E4783C" w:rsidRPr="00F00A74" w:rsidRDefault="009C3851" w:rsidP="004423D9">
            <w:pPr>
              <w:pStyle w:val="TableText"/>
              <w:rPr>
                <w:szCs w:val="22"/>
              </w:rPr>
            </w:pPr>
            <w:r>
              <w:rPr>
                <w:szCs w:val="22"/>
              </w:rPr>
              <w:t>Rational Quality Manager</w:t>
            </w:r>
          </w:p>
        </w:tc>
        <w:tc>
          <w:tcPr>
            <w:tcW w:w="1620" w:type="dxa"/>
            <w:tcBorders>
              <w:top w:val="single" w:sz="6" w:space="0" w:color="000000"/>
              <w:bottom w:val="single" w:sz="6" w:space="0" w:color="000000"/>
            </w:tcBorders>
          </w:tcPr>
          <w:p w:rsidR="00E4783C" w:rsidRPr="00F00A74" w:rsidRDefault="009C3851" w:rsidP="004423D9">
            <w:pPr>
              <w:pStyle w:val="TableText"/>
              <w:rPr>
                <w:szCs w:val="22"/>
              </w:rPr>
            </w:pPr>
            <w:r>
              <w:rPr>
                <w:szCs w:val="22"/>
              </w:rPr>
              <w:t>IBM Rational</w:t>
            </w:r>
          </w:p>
        </w:tc>
        <w:tc>
          <w:tcPr>
            <w:tcW w:w="900" w:type="dxa"/>
            <w:tcBorders>
              <w:top w:val="single" w:sz="6" w:space="0" w:color="000000"/>
              <w:bottom w:val="single" w:sz="6" w:space="0" w:color="000000"/>
              <w:right w:val="single" w:sz="6" w:space="0" w:color="000000"/>
            </w:tcBorders>
          </w:tcPr>
          <w:p w:rsidR="00E4783C" w:rsidRPr="00F00A74" w:rsidRDefault="009C3851" w:rsidP="004423D9">
            <w:pPr>
              <w:pStyle w:val="TableText"/>
              <w:rPr>
                <w:szCs w:val="22"/>
              </w:rPr>
            </w:pPr>
            <w:r>
              <w:rPr>
                <w:szCs w:val="22"/>
              </w:rPr>
              <w:t>4.0.5</w:t>
            </w:r>
          </w:p>
        </w:tc>
        <w:tc>
          <w:tcPr>
            <w:tcW w:w="3312" w:type="dxa"/>
            <w:tcBorders>
              <w:top w:val="single" w:sz="6" w:space="0" w:color="000000"/>
              <w:bottom w:val="single" w:sz="6" w:space="0" w:color="000000"/>
              <w:right w:val="single" w:sz="6" w:space="0" w:color="000000"/>
            </w:tcBorders>
          </w:tcPr>
          <w:p w:rsidR="00E4783C" w:rsidRPr="00FF2A95" w:rsidRDefault="00E4783C" w:rsidP="00E4783C">
            <w:pPr>
              <w:pStyle w:val="TableText"/>
              <w:numPr>
                <w:ilvl w:val="0"/>
                <w:numId w:val="48"/>
              </w:numPr>
              <w:tabs>
                <w:tab w:val="clear" w:pos="720"/>
                <w:tab w:val="num" w:pos="192"/>
              </w:tabs>
              <w:spacing w:before="40" w:after="40"/>
              <w:ind w:left="192" w:hanging="192"/>
              <w:rPr>
                <w:szCs w:val="22"/>
              </w:rPr>
            </w:pPr>
            <w:r w:rsidRPr="00FF2A95">
              <w:rPr>
                <w:szCs w:val="22"/>
              </w:rPr>
              <w:t>Create Test cases and Suites</w:t>
            </w:r>
          </w:p>
          <w:p w:rsidR="00E4783C" w:rsidRPr="00962410" w:rsidRDefault="00E4783C" w:rsidP="004423D9">
            <w:pPr>
              <w:pStyle w:val="TableText"/>
              <w:spacing w:before="40" w:after="40"/>
              <w:ind w:left="192"/>
              <w:rPr>
                <w:szCs w:val="22"/>
              </w:rPr>
            </w:pPr>
            <w:r w:rsidRPr="00962410">
              <w:rPr>
                <w:szCs w:val="22"/>
              </w:rPr>
              <w:t xml:space="preserve"> </w:t>
            </w:r>
          </w:p>
        </w:tc>
      </w:tr>
      <w:tr w:rsidR="00DC0709" w:rsidRPr="00C053EC" w:rsidTr="003214B2">
        <w:trPr>
          <w:cantSplit/>
        </w:trPr>
        <w:tc>
          <w:tcPr>
            <w:tcW w:w="1960" w:type="dxa"/>
            <w:tcBorders>
              <w:top w:val="single" w:sz="6" w:space="0" w:color="000000"/>
              <w:left w:val="single" w:sz="6" w:space="0" w:color="000000"/>
              <w:bottom w:val="single" w:sz="6" w:space="0" w:color="000000"/>
            </w:tcBorders>
          </w:tcPr>
          <w:p w:rsidR="00DC0709" w:rsidRPr="00F00A74" w:rsidRDefault="001C0B58" w:rsidP="004423D9">
            <w:pPr>
              <w:pStyle w:val="TableText"/>
              <w:rPr>
                <w:szCs w:val="22"/>
              </w:rPr>
            </w:pPr>
            <w:r>
              <w:rPr>
                <w:szCs w:val="22"/>
              </w:rPr>
              <w:t>MOCHA Server3.0</w:t>
            </w:r>
          </w:p>
        </w:tc>
        <w:tc>
          <w:tcPr>
            <w:tcW w:w="1568" w:type="dxa"/>
            <w:tcBorders>
              <w:top w:val="single" w:sz="6" w:space="0" w:color="000000"/>
              <w:bottom w:val="single" w:sz="6" w:space="0" w:color="000000"/>
            </w:tcBorders>
          </w:tcPr>
          <w:p w:rsidR="00DC0709" w:rsidRPr="00F00A74" w:rsidRDefault="001C0B58" w:rsidP="004423D9">
            <w:pPr>
              <w:pStyle w:val="TableText"/>
              <w:rPr>
                <w:szCs w:val="22"/>
              </w:rPr>
            </w:pPr>
            <w:r>
              <w:rPr>
                <w:szCs w:val="22"/>
              </w:rPr>
              <w:t>SOAP UI</w:t>
            </w:r>
          </w:p>
        </w:tc>
        <w:tc>
          <w:tcPr>
            <w:tcW w:w="1620" w:type="dxa"/>
            <w:tcBorders>
              <w:top w:val="single" w:sz="6" w:space="0" w:color="000000"/>
              <w:bottom w:val="single" w:sz="6" w:space="0" w:color="000000"/>
            </w:tcBorders>
          </w:tcPr>
          <w:p w:rsidR="00DC0709" w:rsidRPr="00F00A74" w:rsidRDefault="00FF2A95" w:rsidP="004423D9">
            <w:pPr>
              <w:pStyle w:val="TableText"/>
              <w:rPr>
                <w:szCs w:val="22"/>
              </w:rPr>
            </w:pPr>
            <w:proofErr w:type="spellStart"/>
            <w:r>
              <w:rPr>
                <w:szCs w:val="22"/>
              </w:rPr>
              <w:t>SmartBear</w:t>
            </w:r>
            <w:proofErr w:type="spellEnd"/>
            <w:r>
              <w:rPr>
                <w:szCs w:val="22"/>
              </w:rPr>
              <w:t xml:space="preserve"> Software</w:t>
            </w:r>
          </w:p>
        </w:tc>
        <w:tc>
          <w:tcPr>
            <w:tcW w:w="900" w:type="dxa"/>
            <w:tcBorders>
              <w:top w:val="single" w:sz="6" w:space="0" w:color="000000"/>
              <w:bottom w:val="single" w:sz="6" w:space="0" w:color="000000"/>
              <w:right w:val="single" w:sz="6" w:space="0" w:color="000000"/>
            </w:tcBorders>
          </w:tcPr>
          <w:p w:rsidR="00DC0709" w:rsidRDefault="006B76A4" w:rsidP="004423D9">
            <w:pPr>
              <w:pStyle w:val="TableText"/>
              <w:rPr>
                <w:rFonts w:ascii="Verdana" w:hAnsi="Verdana"/>
                <w:sz w:val="18"/>
                <w:szCs w:val="18"/>
              </w:rPr>
            </w:pPr>
            <w:r>
              <w:rPr>
                <w:rFonts w:ascii="Verdana" w:hAnsi="Verdana"/>
                <w:sz w:val="18"/>
                <w:szCs w:val="18"/>
              </w:rPr>
              <w:t>5.2.1</w:t>
            </w:r>
          </w:p>
        </w:tc>
        <w:tc>
          <w:tcPr>
            <w:tcW w:w="3312" w:type="dxa"/>
            <w:tcBorders>
              <w:top w:val="single" w:sz="6" w:space="0" w:color="000000"/>
              <w:bottom w:val="single" w:sz="6" w:space="0" w:color="000000"/>
              <w:right w:val="single" w:sz="6" w:space="0" w:color="000000"/>
            </w:tcBorders>
          </w:tcPr>
          <w:p w:rsidR="00DC0709" w:rsidRPr="00FF2A95" w:rsidRDefault="001C0B58" w:rsidP="00E4783C">
            <w:pPr>
              <w:pStyle w:val="TableText"/>
              <w:numPr>
                <w:ilvl w:val="0"/>
                <w:numId w:val="48"/>
              </w:numPr>
              <w:tabs>
                <w:tab w:val="clear" w:pos="720"/>
                <w:tab w:val="num" w:pos="192"/>
              </w:tabs>
              <w:spacing w:before="40" w:after="40"/>
              <w:ind w:left="192" w:hanging="192"/>
              <w:rPr>
                <w:szCs w:val="22"/>
              </w:rPr>
            </w:pPr>
            <w:r w:rsidRPr="004001A6">
              <w:rPr>
                <w:szCs w:val="22"/>
              </w:rPr>
              <w:t>Soap UI is being used to directly test the server responses to specific data input. Outside systems are not required and eliminating the outside sources will ensure that any defect found are within the server code itself</w:t>
            </w:r>
          </w:p>
        </w:tc>
      </w:tr>
      <w:tr w:rsidR="00DC0709" w:rsidRPr="00C053EC" w:rsidTr="003214B2">
        <w:trPr>
          <w:cantSplit/>
        </w:trPr>
        <w:tc>
          <w:tcPr>
            <w:tcW w:w="1960" w:type="dxa"/>
            <w:tcBorders>
              <w:top w:val="single" w:sz="6" w:space="0" w:color="000000"/>
              <w:left w:val="single" w:sz="6" w:space="0" w:color="000000"/>
              <w:bottom w:val="single" w:sz="6" w:space="0" w:color="000000"/>
            </w:tcBorders>
          </w:tcPr>
          <w:p w:rsidR="00DC0709" w:rsidRPr="00F00A74" w:rsidRDefault="001C0B58" w:rsidP="004423D9">
            <w:pPr>
              <w:pStyle w:val="TableText"/>
              <w:rPr>
                <w:szCs w:val="22"/>
              </w:rPr>
            </w:pPr>
            <w:r>
              <w:rPr>
                <w:szCs w:val="22"/>
              </w:rPr>
              <w:t>508 Testing</w:t>
            </w:r>
          </w:p>
        </w:tc>
        <w:tc>
          <w:tcPr>
            <w:tcW w:w="1568" w:type="dxa"/>
            <w:tcBorders>
              <w:top w:val="single" w:sz="6" w:space="0" w:color="000000"/>
              <w:bottom w:val="single" w:sz="6" w:space="0" w:color="000000"/>
            </w:tcBorders>
          </w:tcPr>
          <w:p w:rsidR="00DC0709" w:rsidRPr="00F00A74" w:rsidRDefault="001C0B58" w:rsidP="004423D9">
            <w:pPr>
              <w:pStyle w:val="TableText"/>
              <w:rPr>
                <w:szCs w:val="22"/>
              </w:rPr>
            </w:pPr>
            <w:r>
              <w:rPr>
                <w:szCs w:val="22"/>
              </w:rPr>
              <w:t>JAWS</w:t>
            </w:r>
          </w:p>
        </w:tc>
        <w:tc>
          <w:tcPr>
            <w:tcW w:w="1620" w:type="dxa"/>
            <w:tcBorders>
              <w:top w:val="single" w:sz="6" w:space="0" w:color="000000"/>
              <w:bottom w:val="single" w:sz="6" w:space="0" w:color="000000"/>
            </w:tcBorders>
          </w:tcPr>
          <w:p w:rsidR="00DC0709" w:rsidRPr="00F00A74" w:rsidRDefault="006B76A4" w:rsidP="004423D9">
            <w:pPr>
              <w:pStyle w:val="TableText"/>
              <w:rPr>
                <w:szCs w:val="22"/>
              </w:rPr>
            </w:pPr>
            <w:r w:rsidRPr="006B76A4">
              <w:rPr>
                <w:szCs w:val="22"/>
              </w:rPr>
              <w:t>Freedom Scientific</w:t>
            </w:r>
          </w:p>
        </w:tc>
        <w:tc>
          <w:tcPr>
            <w:tcW w:w="900" w:type="dxa"/>
            <w:tcBorders>
              <w:top w:val="single" w:sz="6" w:space="0" w:color="000000"/>
              <w:bottom w:val="single" w:sz="6" w:space="0" w:color="000000"/>
              <w:right w:val="single" w:sz="6" w:space="0" w:color="000000"/>
            </w:tcBorders>
          </w:tcPr>
          <w:p w:rsidR="00DC0709" w:rsidRDefault="006B76A4" w:rsidP="004423D9">
            <w:pPr>
              <w:pStyle w:val="TableText"/>
              <w:rPr>
                <w:rFonts w:ascii="Verdana" w:hAnsi="Verdana"/>
                <w:sz w:val="18"/>
                <w:szCs w:val="18"/>
              </w:rPr>
            </w:pPr>
            <w:r>
              <w:rPr>
                <w:rFonts w:ascii="Verdana" w:hAnsi="Verdana"/>
                <w:sz w:val="18"/>
                <w:szCs w:val="18"/>
              </w:rPr>
              <w:t>16.0.4468</w:t>
            </w:r>
          </w:p>
        </w:tc>
        <w:tc>
          <w:tcPr>
            <w:tcW w:w="3312" w:type="dxa"/>
            <w:tcBorders>
              <w:top w:val="single" w:sz="6" w:space="0" w:color="000000"/>
              <w:bottom w:val="single" w:sz="6" w:space="0" w:color="000000"/>
              <w:right w:val="single" w:sz="6" w:space="0" w:color="000000"/>
            </w:tcBorders>
          </w:tcPr>
          <w:p w:rsidR="00DC0709" w:rsidRPr="00FF2A95" w:rsidRDefault="006B76A4" w:rsidP="00D70DE5">
            <w:pPr>
              <w:pStyle w:val="TableText"/>
              <w:numPr>
                <w:ilvl w:val="0"/>
                <w:numId w:val="48"/>
              </w:numPr>
              <w:tabs>
                <w:tab w:val="clear" w:pos="720"/>
                <w:tab w:val="num" w:pos="192"/>
              </w:tabs>
              <w:spacing w:before="40" w:after="40"/>
              <w:ind w:left="192" w:hanging="192"/>
              <w:rPr>
                <w:szCs w:val="22"/>
              </w:rPr>
            </w:pPr>
            <w:r w:rsidRPr="00FF2A95">
              <w:rPr>
                <w:szCs w:val="22"/>
              </w:rPr>
              <w:t xml:space="preserve">Test the software to make sure </w:t>
            </w:r>
            <w:proofErr w:type="gramStart"/>
            <w:r w:rsidRPr="00FF2A95">
              <w:rPr>
                <w:szCs w:val="22"/>
              </w:rPr>
              <w:t>its</w:t>
            </w:r>
            <w:proofErr w:type="gramEnd"/>
            <w:r w:rsidRPr="00FF2A95">
              <w:rPr>
                <w:szCs w:val="22"/>
              </w:rPr>
              <w:t xml:space="preserve"> acces</w:t>
            </w:r>
            <w:r w:rsidR="00D70DE5">
              <w:rPr>
                <w:szCs w:val="22"/>
              </w:rPr>
              <w:t>si</w:t>
            </w:r>
            <w:r w:rsidRPr="00FF2A95">
              <w:rPr>
                <w:szCs w:val="22"/>
              </w:rPr>
              <w:t>ble by all.</w:t>
            </w:r>
          </w:p>
        </w:tc>
      </w:tr>
      <w:tr w:rsidR="00DC0709" w:rsidRPr="00C053EC" w:rsidTr="003214B2">
        <w:trPr>
          <w:cantSplit/>
        </w:trPr>
        <w:tc>
          <w:tcPr>
            <w:tcW w:w="1960" w:type="dxa"/>
            <w:tcBorders>
              <w:top w:val="single" w:sz="6" w:space="0" w:color="000000"/>
              <w:left w:val="single" w:sz="6" w:space="0" w:color="000000"/>
              <w:bottom w:val="single" w:sz="6" w:space="0" w:color="000000"/>
            </w:tcBorders>
          </w:tcPr>
          <w:p w:rsidR="00DC0709" w:rsidRPr="00F00A74" w:rsidRDefault="00FF2A95" w:rsidP="004423D9">
            <w:pPr>
              <w:pStyle w:val="TableText"/>
              <w:rPr>
                <w:szCs w:val="22"/>
              </w:rPr>
            </w:pPr>
            <w:r>
              <w:rPr>
                <w:szCs w:val="22"/>
              </w:rPr>
              <w:t>Automation Test</w:t>
            </w:r>
            <w:r w:rsidR="006B76A4">
              <w:rPr>
                <w:szCs w:val="22"/>
              </w:rPr>
              <w:t xml:space="preserve">ing </w:t>
            </w:r>
          </w:p>
        </w:tc>
        <w:tc>
          <w:tcPr>
            <w:tcW w:w="1568" w:type="dxa"/>
            <w:tcBorders>
              <w:top w:val="single" w:sz="6" w:space="0" w:color="000000"/>
              <w:bottom w:val="single" w:sz="6" w:space="0" w:color="000000"/>
            </w:tcBorders>
          </w:tcPr>
          <w:p w:rsidR="00DC0709" w:rsidRPr="00F00A74" w:rsidRDefault="006B76A4" w:rsidP="004423D9">
            <w:pPr>
              <w:pStyle w:val="TableText"/>
              <w:rPr>
                <w:szCs w:val="22"/>
              </w:rPr>
            </w:pPr>
            <w:r>
              <w:rPr>
                <w:szCs w:val="22"/>
              </w:rPr>
              <w:t>RFT</w:t>
            </w:r>
          </w:p>
        </w:tc>
        <w:tc>
          <w:tcPr>
            <w:tcW w:w="1620" w:type="dxa"/>
            <w:tcBorders>
              <w:top w:val="single" w:sz="6" w:space="0" w:color="000000"/>
              <w:bottom w:val="single" w:sz="6" w:space="0" w:color="000000"/>
            </w:tcBorders>
          </w:tcPr>
          <w:p w:rsidR="00DC0709" w:rsidRPr="00F00A74" w:rsidRDefault="006B76A4" w:rsidP="004423D9">
            <w:pPr>
              <w:pStyle w:val="TableText"/>
              <w:rPr>
                <w:szCs w:val="22"/>
              </w:rPr>
            </w:pPr>
            <w:r>
              <w:rPr>
                <w:szCs w:val="22"/>
              </w:rPr>
              <w:t>IBM Rational</w:t>
            </w:r>
          </w:p>
        </w:tc>
        <w:tc>
          <w:tcPr>
            <w:tcW w:w="900" w:type="dxa"/>
            <w:tcBorders>
              <w:top w:val="single" w:sz="6" w:space="0" w:color="000000"/>
              <w:bottom w:val="single" w:sz="6" w:space="0" w:color="000000"/>
              <w:right w:val="single" w:sz="6" w:space="0" w:color="000000"/>
            </w:tcBorders>
          </w:tcPr>
          <w:p w:rsidR="00DC0709" w:rsidRDefault="006B76A4" w:rsidP="004423D9">
            <w:pPr>
              <w:pStyle w:val="TableText"/>
              <w:rPr>
                <w:rFonts w:ascii="Verdana" w:hAnsi="Verdana"/>
                <w:sz w:val="18"/>
                <w:szCs w:val="18"/>
              </w:rPr>
            </w:pPr>
            <w:r>
              <w:rPr>
                <w:rFonts w:ascii="Verdana" w:hAnsi="Verdana"/>
                <w:sz w:val="18"/>
                <w:szCs w:val="18"/>
              </w:rPr>
              <w:t>8.5</w:t>
            </w:r>
          </w:p>
        </w:tc>
        <w:tc>
          <w:tcPr>
            <w:tcW w:w="3312" w:type="dxa"/>
            <w:tcBorders>
              <w:top w:val="single" w:sz="6" w:space="0" w:color="000000"/>
              <w:bottom w:val="single" w:sz="6" w:space="0" w:color="000000"/>
              <w:right w:val="single" w:sz="6" w:space="0" w:color="000000"/>
            </w:tcBorders>
          </w:tcPr>
          <w:p w:rsidR="00DC0709" w:rsidRPr="00FF2A95" w:rsidRDefault="00FF2A95" w:rsidP="00E4783C">
            <w:pPr>
              <w:pStyle w:val="TableText"/>
              <w:numPr>
                <w:ilvl w:val="0"/>
                <w:numId w:val="48"/>
              </w:numPr>
              <w:tabs>
                <w:tab w:val="clear" w:pos="720"/>
                <w:tab w:val="num" w:pos="192"/>
              </w:tabs>
              <w:spacing w:before="40" w:after="40"/>
              <w:ind w:left="192" w:hanging="192"/>
              <w:rPr>
                <w:szCs w:val="22"/>
              </w:rPr>
            </w:pPr>
            <w:r w:rsidRPr="00FF2A95">
              <w:rPr>
                <w:szCs w:val="22"/>
              </w:rPr>
              <w:t>To run the automated test scripts for MOCHA</w:t>
            </w:r>
            <w:r w:rsidR="00100120">
              <w:rPr>
                <w:szCs w:val="22"/>
              </w:rPr>
              <w:t xml:space="preserve"> </w:t>
            </w:r>
            <w:r w:rsidRPr="00FF2A95">
              <w:rPr>
                <w:szCs w:val="22"/>
              </w:rPr>
              <w:t>2.1 regression testing</w:t>
            </w:r>
          </w:p>
        </w:tc>
      </w:tr>
      <w:tr w:rsidR="00E4783C" w:rsidRPr="00C053EC" w:rsidTr="003214B2">
        <w:trPr>
          <w:cantSplit/>
        </w:trPr>
        <w:tc>
          <w:tcPr>
            <w:tcW w:w="1960" w:type="dxa"/>
            <w:tcBorders>
              <w:top w:val="single" w:sz="6" w:space="0" w:color="000000"/>
              <w:left w:val="single" w:sz="6" w:space="0" w:color="000000"/>
              <w:bottom w:val="single" w:sz="6" w:space="0" w:color="000000"/>
            </w:tcBorders>
          </w:tcPr>
          <w:p w:rsidR="00E4783C" w:rsidRPr="00F00A74" w:rsidRDefault="00E4783C" w:rsidP="004423D9">
            <w:pPr>
              <w:pStyle w:val="TableText"/>
              <w:rPr>
                <w:szCs w:val="22"/>
              </w:rPr>
            </w:pPr>
            <w:r w:rsidRPr="00F00A74">
              <w:rPr>
                <w:szCs w:val="22"/>
              </w:rPr>
              <w:t>Test Incident Tracking</w:t>
            </w:r>
          </w:p>
        </w:tc>
        <w:tc>
          <w:tcPr>
            <w:tcW w:w="1568" w:type="dxa"/>
            <w:tcBorders>
              <w:top w:val="single" w:sz="6" w:space="0" w:color="000000"/>
              <w:bottom w:val="single" w:sz="6" w:space="0" w:color="000000"/>
            </w:tcBorders>
          </w:tcPr>
          <w:p w:rsidR="00E4783C" w:rsidRPr="00F00A74" w:rsidRDefault="00E4783C" w:rsidP="004423D9">
            <w:pPr>
              <w:pStyle w:val="TableText"/>
              <w:rPr>
                <w:szCs w:val="22"/>
              </w:rPr>
            </w:pPr>
            <w:r w:rsidRPr="00F00A74">
              <w:rPr>
                <w:szCs w:val="22"/>
              </w:rPr>
              <w:t>Rational</w:t>
            </w:r>
            <w:r w:rsidR="009C3851">
              <w:rPr>
                <w:szCs w:val="22"/>
              </w:rPr>
              <w:t xml:space="preserve"> Team Concert</w:t>
            </w:r>
          </w:p>
        </w:tc>
        <w:tc>
          <w:tcPr>
            <w:tcW w:w="1620" w:type="dxa"/>
            <w:tcBorders>
              <w:top w:val="single" w:sz="6" w:space="0" w:color="000000"/>
              <w:bottom w:val="single" w:sz="6" w:space="0" w:color="000000"/>
            </w:tcBorders>
          </w:tcPr>
          <w:p w:rsidR="00E4783C" w:rsidRPr="00F00A74" w:rsidRDefault="00E4783C" w:rsidP="004423D9">
            <w:pPr>
              <w:pStyle w:val="TableText"/>
              <w:rPr>
                <w:szCs w:val="22"/>
              </w:rPr>
            </w:pPr>
            <w:r w:rsidRPr="00F00A74">
              <w:rPr>
                <w:szCs w:val="22"/>
              </w:rPr>
              <w:t>IBM Rational</w:t>
            </w:r>
          </w:p>
        </w:tc>
        <w:tc>
          <w:tcPr>
            <w:tcW w:w="900" w:type="dxa"/>
            <w:tcBorders>
              <w:top w:val="single" w:sz="6" w:space="0" w:color="000000"/>
              <w:bottom w:val="single" w:sz="6" w:space="0" w:color="000000"/>
              <w:right w:val="single" w:sz="6" w:space="0" w:color="000000"/>
            </w:tcBorders>
          </w:tcPr>
          <w:p w:rsidR="00E4783C" w:rsidRPr="00F00A74" w:rsidRDefault="009C3851" w:rsidP="004423D9">
            <w:pPr>
              <w:pStyle w:val="TableText"/>
              <w:rPr>
                <w:szCs w:val="22"/>
              </w:rPr>
            </w:pPr>
            <w:r>
              <w:rPr>
                <w:rFonts w:ascii="Verdana" w:hAnsi="Verdana"/>
                <w:sz w:val="18"/>
                <w:szCs w:val="18"/>
              </w:rPr>
              <w:t xml:space="preserve">4.0.5 </w:t>
            </w:r>
          </w:p>
        </w:tc>
        <w:tc>
          <w:tcPr>
            <w:tcW w:w="3312" w:type="dxa"/>
            <w:tcBorders>
              <w:top w:val="single" w:sz="6" w:space="0" w:color="000000"/>
              <w:bottom w:val="single" w:sz="6" w:space="0" w:color="000000"/>
              <w:right w:val="single" w:sz="6" w:space="0" w:color="000000"/>
            </w:tcBorders>
          </w:tcPr>
          <w:p w:rsidR="00E4783C" w:rsidRDefault="00E4783C" w:rsidP="00E4783C">
            <w:pPr>
              <w:pStyle w:val="TableText"/>
              <w:numPr>
                <w:ilvl w:val="0"/>
                <w:numId w:val="48"/>
              </w:numPr>
              <w:tabs>
                <w:tab w:val="clear" w:pos="720"/>
                <w:tab w:val="num" w:pos="192"/>
              </w:tabs>
              <w:spacing w:before="40" w:after="40"/>
              <w:ind w:left="192" w:hanging="192"/>
              <w:rPr>
                <w:szCs w:val="22"/>
              </w:rPr>
            </w:pPr>
            <w:r w:rsidRPr="00C053EC">
              <w:rPr>
                <w:szCs w:val="22"/>
              </w:rPr>
              <w:t>Report, tr</w:t>
            </w:r>
            <w:r>
              <w:rPr>
                <w:szCs w:val="22"/>
              </w:rPr>
              <w:t xml:space="preserve">ack, and close test incidents </w:t>
            </w:r>
          </w:p>
          <w:p w:rsidR="00E4783C" w:rsidRDefault="00E4783C" w:rsidP="00E4783C">
            <w:pPr>
              <w:pStyle w:val="TableText"/>
              <w:numPr>
                <w:ilvl w:val="0"/>
                <w:numId w:val="48"/>
              </w:numPr>
              <w:tabs>
                <w:tab w:val="clear" w:pos="720"/>
                <w:tab w:val="num" w:pos="192"/>
              </w:tabs>
              <w:spacing w:before="40" w:after="40"/>
              <w:ind w:hanging="728"/>
              <w:rPr>
                <w:szCs w:val="22"/>
              </w:rPr>
            </w:pPr>
            <w:r w:rsidRPr="00C053EC">
              <w:rPr>
                <w:szCs w:val="22"/>
              </w:rPr>
              <w:t xml:space="preserve">Generate test reports </w:t>
            </w:r>
          </w:p>
          <w:p w:rsidR="00E4783C" w:rsidRPr="00C053EC" w:rsidRDefault="00E4783C" w:rsidP="00E4783C">
            <w:pPr>
              <w:pStyle w:val="TableText"/>
              <w:numPr>
                <w:ilvl w:val="0"/>
                <w:numId w:val="48"/>
              </w:numPr>
              <w:tabs>
                <w:tab w:val="clear" w:pos="720"/>
                <w:tab w:val="num" w:pos="192"/>
              </w:tabs>
              <w:spacing w:before="40" w:after="40"/>
              <w:ind w:left="192" w:hanging="192"/>
              <w:rPr>
                <w:szCs w:val="22"/>
              </w:rPr>
            </w:pPr>
            <w:r w:rsidRPr="00C053EC">
              <w:rPr>
                <w:szCs w:val="22"/>
              </w:rPr>
              <w:t>Tracking and closing test incidents</w:t>
            </w:r>
          </w:p>
        </w:tc>
      </w:tr>
      <w:tr w:rsidR="00E4783C" w:rsidRPr="00F00A74" w:rsidTr="003214B2">
        <w:trPr>
          <w:cantSplit/>
        </w:trPr>
        <w:tc>
          <w:tcPr>
            <w:tcW w:w="1960" w:type="dxa"/>
            <w:tcBorders>
              <w:top w:val="single" w:sz="6" w:space="0" w:color="000000"/>
              <w:left w:val="single" w:sz="6" w:space="0" w:color="000000"/>
              <w:bottom w:val="single" w:sz="6" w:space="0" w:color="000000"/>
            </w:tcBorders>
          </w:tcPr>
          <w:p w:rsidR="00E4783C" w:rsidRPr="00F00A74" w:rsidRDefault="00E4783C" w:rsidP="004423D9">
            <w:pPr>
              <w:pStyle w:val="TableText"/>
              <w:rPr>
                <w:szCs w:val="22"/>
              </w:rPr>
            </w:pPr>
            <w:r w:rsidRPr="00F00A74">
              <w:rPr>
                <w:szCs w:val="22"/>
              </w:rPr>
              <w:t>Project Management</w:t>
            </w:r>
          </w:p>
        </w:tc>
        <w:tc>
          <w:tcPr>
            <w:tcW w:w="1568" w:type="dxa"/>
            <w:tcBorders>
              <w:top w:val="single" w:sz="6" w:space="0" w:color="000000"/>
              <w:bottom w:val="single" w:sz="6" w:space="0" w:color="000000"/>
            </w:tcBorders>
          </w:tcPr>
          <w:p w:rsidR="00E4783C" w:rsidRPr="00F00A74" w:rsidRDefault="00E4783C" w:rsidP="004423D9">
            <w:pPr>
              <w:pStyle w:val="TableText"/>
              <w:rPr>
                <w:szCs w:val="22"/>
              </w:rPr>
            </w:pPr>
            <w:r w:rsidRPr="00F00A74">
              <w:rPr>
                <w:szCs w:val="22"/>
              </w:rPr>
              <w:t>Primavera</w:t>
            </w:r>
          </w:p>
        </w:tc>
        <w:tc>
          <w:tcPr>
            <w:tcW w:w="1620" w:type="dxa"/>
            <w:tcBorders>
              <w:top w:val="single" w:sz="6" w:space="0" w:color="000000"/>
              <w:bottom w:val="single" w:sz="6" w:space="0" w:color="000000"/>
            </w:tcBorders>
          </w:tcPr>
          <w:p w:rsidR="00E4783C" w:rsidRPr="00F00A74" w:rsidRDefault="00E4783C" w:rsidP="004423D9">
            <w:pPr>
              <w:pStyle w:val="TableText"/>
              <w:rPr>
                <w:szCs w:val="22"/>
              </w:rPr>
            </w:pPr>
            <w:r w:rsidRPr="00F00A74">
              <w:rPr>
                <w:szCs w:val="22"/>
              </w:rPr>
              <w:t>Primavera</w:t>
            </w:r>
          </w:p>
        </w:tc>
        <w:tc>
          <w:tcPr>
            <w:tcW w:w="900" w:type="dxa"/>
            <w:tcBorders>
              <w:top w:val="single" w:sz="6" w:space="0" w:color="000000"/>
              <w:bottom w:val="single" w:sz="6" w:space="0" w:color="000000"/>
              <w:right w:val="single" w:sz="6" w:space="0" w:color="000000"/>
            </w:tcBorders>
          </w:tcPr>
          <w:p w:rsidR="00E4783C" w:rsidRPr="00F00A74" w:rsidRDefault="00E4783C" w:rsidP="004423D9">
            <w:pPr>
              <w:pStyle w:val="TableText"/>
              <w:rPr>
                <w:szCs w:val="22"/>
              </w:rPr>
            </w:pPr>
            <w:r>
              <w:rPr>
                <w:szCs w:val="22"/>
              </w:rPr>
              <w:t>5.0 SP2</w:t>
            </w:r>
          </w:p>
        </w:tc>
        <w:tc>
          <w:tcPr>
            <w:tcW w:w="3312" w:type="dxa"/>
            <w:tcBorders>
              <w:top w:val="single" w:sz="6" w:space="0" w:color="000000"/>
              <w:bottom w:val="single" w:sz="6" w:space="0" w:color="000000"/>
              <w:right w:val="single" w:sz="6" w:space="0" w:color="000000"/>
            </w:tcBorders>
          </w:tcPr>
          <w:p w:rsidR="00E4783C" w:rsidRPr="00F00A74" w:rsidRDefault="00962410" w:rsidP="00962410">
            <w:pPr>
              <w:pStyle w:val="TableText"/>
              <w:numPr>
                <w:ilvl w:val="0"/>
                <w:numId w:val="55"/>
              </w:numPr>
              <w:rPr>
                <w:szCs w:val="22"/>
              </w:rPr>
            </w:pPr>
            <w:r>
              <w:rPr>
                <w:szCs w:val="22"/>
              </w:rPr>
              <w:t>To record daily testing time</w:t>
            </w:r>
          </w:p>
        </w:tc>
      </w:tr>
      <w:bookmarkEnd w:id="103"/>
    </w:tbl>
    <w:p w:rsidR="00A83EB5" w:rsidRDefault="00A83EB5" w:rsidP="00A83EB5">
      <w:pPr>
        <w:pStyle w:val="BodyText"/>
      </w:pPr>
    </w:p>
    <w:p w:rsidR="00A83EB5" w:rsidRDefault="00A83EB5" w:rsidP="00A83EB5">
      <w:pPr>
        <w:pStyle w:val="Heading1"/>
        <w:autoSpaceDE/>
        <w:autoSpaceDN/>
        <w:adjustRightInd/>
        <w:spacing w:before="240" w:after="240"/>
      </w:pPr>
      <w:bookmarkStart w:id="104" w:name="_Toc205632740"/>
      <w:bookmarkStart w:id="105" w:name="_Toc233599181"/>
      <w:bookmarkStart w:id="106" w:name="_Toc286206191"/>
      <w:r>
        <w:t>Staffing and Training Needs</w:t>
      </w:r>
      <w:bookmarkEnd w:id="104"/>
      <w:bookmarkEnd w:id="105"/>
      <w:bookmarkEnd w:id="106"/>
    </w:p>
    <w:p w:rsidR="00A83EB5" w:rsidRDefault="00FA0BD6" w:rsidP="00A83EB5">
      <w:pPr>
        <w:pStyle w:val="BodyText"/>
      </w:pPr>
      <w:r>
        <w:fldChar w:fldCharType="begin"/>
      </w:r>
      <w:r w:rsidR="00A83EB5">
        <w:instrText xml:space="preserve"> REF _Ref205275403 \h </w:instrText>
      </w:r>
      <w:r>
        <w:fldChar w:fldCharType="separate"/>
      </w:r>
      <w:r w:rsidR="0012501A">
        <w:t xml:space="preserve">Table </w:t>
      </w:r>
      <w:r w:rsidR="0012501A">
        <w:rPr>
          <w:noProof/>
        </w:rPr>
        <w:t>8</w:t>
      </w:r>
      <w:r>
        <w:fldChar w:fldCharType="end"/>
      </w:r>
      <w:r w:rsidR="00A83EB5">
        <w:t xml:space="preserve"> describes the </w:t>
      </w:r>
      <w:r w:rsidR="00A83EB5" w:rsidRPr="00565702">
        <w:t xml:space="preserve">personnel resources needed to plan, prepare, and execute this </w:t>
      </w:r>
      <w:r w:rsidR="00A83EB5">
        <w:t xml:space="preserve">Master </w:t>
      </w:r>
      <w:r w:rsidR="00A83EB5" w:rsidRPr="00565702">
        <w:t>Test Plan</w:t>
      </w:r>
      <w:r w:rsidR="00A83EB5">
        <w:t>.</w:t>
      </w:r>
    </w:p>
    <w:p w:rsidR="00A83EB5" w:rsidRDefault="00A83EB5" w:rsidP="00160824">
      <w:pPr>
        <w:pStyle w:val="Caption"/>
      </w:pPr>
      <w:bookmarkStart w:id="107" w:name="_Ref205275403"/>
      <w:r>
        <w:t xml:space="preserve">Table </w:t>
      </w:r>
      <w:fldSimple w:instr=" SEQ Table \* ARABIC ">
        <w:r w:rsidR="0012501A">
          <w:rPr>
            <w:noProof/>
          </w:rPr>
          <w:t>8</w:t>
        </w:r>
      </w:fldSimple>
      <w:bookmarkEnd w:id="107"/>
      <w:r>
        <w:t xml:space="preserve">: </w:t>
      </w:r>
      <w:r w:rsidRPr="00C83A0C">
        <w:t>Staffing Resources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78"/>
        <w:gridCol w:w="2645"/>
        <w:gridCol w:w="1742"/>
        <w:gridCol w:w="1911"/>
      </w:tblGrid>
      <w:tr w:rsidR="00A1763A" w:rsidTr="00A83EB5">
        <w:trPr>
          <w:cantSplit/>
          <w:tblHeader/>
        </w:trPr>
        <w:tc>
          <w:tcPr>
            <w:tcW w:w="3278" w:type="dxa"/>
            <w:shd w:val="clear" w:color="auto" w:fill="E6E6E6"/>
          </w:tcPr>
          <w:p w:rsidR="00A1763A" w:rsidRDefault="00A1763A" w:rsidP="004423D9">
            <w:pPr>
              <w:pStyle w:val="TableHeading"/>
              <w:rPr>
                <w:color w:val="000000"/>
              </w:rPr>
            </w:pPr>
            <w:r>
              <w:rPr>
                <w:color w:val="000000"/>
              </w:rPr>
              <w:t>Test</w:t>
            </w:r>
            <w:r w:rsidR="00FB7B81">
              <w:rPr>
                <w:color w:val="000000"/>
              </w:rPr>
              <w:t xml:space="preserve"> </w:t>
            </w:r>
            <w:r>
              <w:rPr>
                <w:color w:val="000000"/>
              </w:rPr>
              <w:t>Team</w:t>
            </w:r>
          </w:p>
        </w:tc>
        <w:tc>
          <w:tcPr>
            <w:tcW w:w="2645" w:type="dxa"/>
            <w:shd w:val="clear" w:color="auto" w:fill="E6E6E6"/>
          </w:tcPr>
          <w:p w:rsidR="00A1763A" w:rsidRDefault="00A1763A" w:rsidP="004423D9">
            <w:pPr>
              <w:pStyle w:val="TableHeading"/>
              <w:rPr>
                <w:color w:val="000000"/>
              </w:rPr>
            </w:pPr>
            <w:r>
              <w:rPr>
                <w:color w:val="000000"/>
              </w:rPr>
              <w:t>Description</w:t>
            </w:r>
          </w:p>
        </w:tc>
        <w:tc>
          <w:tcPr>
            <w:tcW w:w="1742" w:type="dxa"/>
            <w:shd w:val="clear" w:color="auto" w:fill="E6E6E6"/>
          </w:tcPr>
          <w:p w:rsidR="00A1763A" w:rsidRDefault="00A1763A" w:rsidP="004423D9">
            <w:pPr>
              <w:pStyle w:val="TableHeading"/>
              <w:rPr>
                <w:color w:val="000000"/>
              </w:rPr>
            </w:pPr>
            <w:r>
              <w:rPr>
                <w:color w:val="000000"/>
              </w:rPr>
              <w:t>Quantity</w:t>
            </w:r>
          </w:p>
        </w:tc>
        <w:tc>
          <w:tcPr>
            <w:tcW w:w="1911" w:type="dxa"/>
            <w:shd w:val="clear" w:color="auto" w:fill="E6E6E6"/>
          </w:tcPr>
          <w:p w:rsidR="00A1763A" w:rsidRDefault="00A1763A" w:rsidP="004423D9">
            <w:pPr>
              <w:pStyle w:val="TableHeading"/>
              <w:rPr>
                <w:color w:val="000000"/>
              </w:rPr>
            </w:pPr>
            <w:r>
              <w:rPr>
                <w:color w:val="000000"/>
              </w:rPr>
              <w:t>Scrum Team</w:t>
            </w:r>
          </w:p>
        </w:tc>
      </w:tr>
      <w:tr w:rsidR="00A1763A" w:rsidTr="00A83EB5">
        <w:trPr>
          <w:cantSplit/>
        </w:trPr>
        <w:tc>
          <w:tcPr>
            <w:tcW w:w="3278" w:type="dxa"/>
          </w:tcPr>
          <w:p w:rsidR="00A1763A" w:rsidRDefault="00A1763A" w:rsidP="004423D9">
            <w:pPr>
              <w:pStyle w:val="TableText"/>
              <w:rPr>
                <w:color w:val="000000"/>
              </w:rPr>
            </w:pPr>
            <w:r>
              <w:rPr>
                <w:color w:val="000000"/>
              </w:rPr>
              <w:t>Business Analysts</w:t>
            </w:r>
          </w:p>
        </w:tc>
        <w:tc>
          <w:tcPr>
            <w:tcW w:w="2645" w:type="dxa"/>
          </w:tcPr>
          <w:p w:rsidR="00A1763A" w:rsidRDefault="00A1763A" w:rsidP="004423D9">
            <w:pPr>
              <w:pStyle w:val="TableText"/>
              <w:rPr>
                <w:color w:val="000000"/>
              </w:rPr>
            </w:pPr>
            <w:r>
              <w:rPr>
                <w:color w:val="000000"/>
              </w:rPr>
              <w:t>Persons who write the requirements for the defined scope of project.</w:t>
            </w:r>
          </w:p>
        </w:tc>
        <w:tc>
          <w:tcPr>
            <w:tcW w:w="1742" w:type="dxa"/>
          </w:tcPr>
          <w:p w:rsidR="00A1763A" w:rsidRDefault="00A1763A" w:rsidP="004423D9">
            <w:pPr>
              <w:pStyle w:val="TableText"/>
              <w:rPr>
                <w:color w:val="000000"/>
              </w:rPr>
            </w:pPr>
            <w:r>
              <w:rPr>
                <w:color w:val="000000"/>
              </w:rPr>
              <w:t>3</w:t>
            </w:r>
          </w:p>
        </w:tc>
        <w:tc>
          <w:tcPr>
            <w:tcW w:w="1911" w:type="dxa"/>
          </w:tcPr>
          <w:p w:rsidR="00A1763A" w:rsidRDefault="00A1763A" w:rsidP="004423D9">
            <w:pPr>
              <w:pStyle w:val="TableText"/>
              <w:rPr>
                <w:color w:val="000000"/>
              </w:rPr>
            </w:pPr>
            <w:r>
              <w:rPr>
                <w:color w:val="000000"/>
              </w:rPr>
              <w:t>Business Analysts</w:t>
            </w:r>
          </w:p>
        </w:tc>
      </w:tr>
      <w:tr w:rsidR="00A1763A" w:rsidTr="00A83EB5">
        <w:trPr>
          <w:cantSplit/>
        </w:trPr>
        <w:tc>
          <w:tcPr>
            <w:tcW w:w="3278" w:type="dxa"/>
          </w:tcPr>
          <w:p w:rsidR="00A1763A" w:rsidRDefault="00A1763A" w:rsidP="004423D9">
            <w:pPr>
              <w:pStyle w:val="TableText"/>
              <w:rPr>
                <w:color w:val="000000"/>
              </w:rPr>
            </w:pPr>
            <w:r>
              <w:rPr>
                <w:color w:val="000000"/>
              </w:rPr>
              <w:lastRenderedPageBreak/>
              <w:t>Software Architects</w:t>
            </w:r>
          </w:p>
        </w:tc>
        <w:tc>
          <w:tcPr>
            <w:tcW w:w="2645" w:type="dxa"/>
          </w:tcPr>
          <w:p w:rsidR="00A1763A" w:rsidRDefault="00A1763A" w:rsidP="004423D9">
            <w:pPr>
              <w:pStyle w:val="TableText"/>
              <w:rPr>
                <w:color w:val="000000"/>
              </w:rPr>
            </w:pPr>
            <w:r>
              <w:rPr>
                <w:color w:val="000000"/>
              </w:rPr>
              <w:t xml:space="preserve">Persons who are responsible for the overall architectural design of the application </w:t>
            </w:r>
          </w:p>
        </w:tc>
        <w:tc>
          <w:tcPr>
            <w:tcW w:w="1742" w:type="dxa"/>
          </w:tcPr>
          <w:p w:rsidR="00A1763A" w:rsidRDefault="00A1763A" w:rsidP="004423D9">
            <w:pPr>
              <w:pStyle w:val="TableText"/>
              <w:rPr>
                <w:color w:val="000000"/>
              </w:rPr>
            </w:pPr>
            <w:r>
              <w:rPr>
                <w:color w:val="000000"/>
              </w:rPr>
              <w:t>1</w:t>
            </w:r>
          </w:p>
        </w:tc>
        <w:tc>
          <w:tcPr>
            <w:tcW w:w="1911" w:type="dxa"/>
          </w:tcPr>
          <w:p w:rsidR="00A1763A" w:rsidRDefault="00A1763A" w:rsidP="004423D9">
            <w:pPr>
              <w:pStyle w:val="TableText"/>
              <w:rPr>
                <w:color w:val="000000"/>
              </w:rPr>
            </w:pPr>
            <w:r>
              <w:rPr>
                <w:color w:val="000000"/>
              </w:rPr>
              <w:t>Software Architects</w:t>
            </w:r>
          </w:p>
        </w:tc>
      </w:tr>
      <w:tr w:rsidR="00A1763A" w:rsidTr="00A83EB5">
        <w:trPr>
          <w:cantSplit/>
        </w:trPr>
        <w:tc>
          <w:tcPr>
            <w:tcW w:w="3278" w:type="dxa"/>
          </w:tcPr>
          <w:p w:rsidR="00A1763A" w:rsidRDefault="00A1763A" w:rsidP="004423D9">
            <w:pPr>
              <w:pStyle w:val="TableText"/>
              <w:rPr>
                <w:color w:val="000000"/>
              </w:rPr>
            </w:pPr>
            <w:r>
              <w:rPr>
                <w:color w:val="000000"/>
              </w:rPr>
              <w:t xml:space="preserve">Development Team </w:t>
            </w:r>
          </w:p>
        </w:tc>
        <w:tc>
          <w:tcPr>
            <w:tcW w:w="2645" w:type="dxa"/>
          </w:tcPr>
          <w:p w:rsidR="00A1763A" w:rsidRDefault="00A1763A" w:rsidP="004423D9">
            <w:pPr>
              <w:pStyle w:val="TableText"/>
              <w:rPr>
                <w:color w:val="000000"/>
              </w:rPr>
            </w:pPr>
            <w:r>
              <w:rPr>
                <w:color w:val="000000"/>
              </w:rPr>
              <w:t>Persons who build or construct the product/product component.</w:t>
            </w:r>
          </w:p>
        </w:tc>
        <w:tc>
          <w:tcPr>
            <w:tcW w:w="1742" w:type="dxa"/>
          </w:tcPr>
          <w:p w:rsidR="00A1763A" w:rsidRDefault="00A1763A" w:rsidP="004423D9">
            <w:pPr>
              <w:pStyle w:val="TableText"/>
              <w:rPr>
                <w:color w:val="000000"/>
              </w:rPr>
            </w:pPr>
            <w:r>
              <w:rPr>
                <w:color w:val="000000"/>
              </w:rPr>
              <w:t>4</w:t>
            </w:r>
          </w:p>
        </w:tc>
        <w:tc>
          <w:tcPr>
            <w:tcW w:w="1911" w:type="dxa"/>
          </w:tcPr>
          <w:p w:rsidR="00A1763A" w:rsidRDefault="00A1763A" w:rsidP="004423D9">
            <w:pPr>
              <w:pStyle w:val="TableText"/>
              <w:rPr>
                <w:color w:val="000000"/>
              </w:rPr>
            </w:pPr>
            <w:r>
              <w:rPr>
                <w:color w:val="000000"/>
              </w:rPr>
              <w:t xml:space="preserve">Development Team </w:t>
            </w:r>
          </w:p>
        </w:tc>
      </w:tr>
      <w:tr w:rsidR="00A1763A" w:rsidTr="00A83EB5">
        <w:trPr>
          <w:cantSplit/>
        </w:trPr>
        <w:tc>
          <w:tcPr>
            <w:tcW w:w="3278" w:type="dxa"/>
          </w:tcPr>
          <w:p w:rsidR="00A1763A" w:rsidRDefault="00A1763A" w:rsidP="004423D9">
            <w:pPr>
              <w:pStyle w:val="TableText"/>
              <w:rPr>
                <w:color w:val="000000"/>
              </w:rPr>
            </w:pPr>
            <w:r>
              <w:rPr>
                <w:color w:val="000000"/>
              </w:rPr>
              <w:t>Test Lead</w:t>
            </w:r>
          </w:p>
        </w:tc>
        <w:tc>
          <w:tcPr>
            <w:tcW w:w="2645" w:type="dxa"/>
          </w:tcPr>
          <w:p w:rsidR="00A1763A" w:rsidRDefault="00A1763A" w:rsidP="004423D9">
            <w:pPr>
              <w:pStyle w:val="TableText"/>
              <w:rPr>
                <w:color w:val="000000"/>
              </w:rPr>
            </w:pPr>
            <w:r>
              <w:rPr>
                <w:color w:val="000000"/>
              </w:rPr>
              <w:t>An experienced Test Analyst or member of the Test Team who leads and coordinates activities related to all aspects of testing based on an approved Master Test Plan and schedule.</w:t>
            </w:r>
          </w:p>
        </w:tc>
        <w:tc>
          <w:tcPr>
            <w:tcW w:w="1742" w:type="dxa"/>
          </w:tcPr>
          <w:p w:rsidR="00A1763A" w:rsidRDefault="001735FD" w:rsidP="004423D9">
            <w:pPr>
              <w:pStyle w:val="TableText"/>
              <w:rPr>
                <w:color w:val="000000"/>
              </w:rPr>
            </w:pPr>
            <w:r>
              <w:rPr>
                <w:color w:val="000000"/>
              </w:rPr>
              <w:t>2</w:t>
            </w:r>
          </w:p>
        </w:tc>
        <w:tc>
          <w:tcPr>
            <w:tcW w:w="1911" w:type="dxa"/>
          </w:tcPr>
          <w:p w:rsidR="00A1763A" w:rsidRDefault="00A1763A" w:rsidP="004423D9">
            <w:pPr>
              <w:pStyle w:val="TableText"/>
              <w:rPr>
                <w:color w:val="000000"/>
              </w:rPr>
            </w:pPr>
            <w:r>
              <w:rPr>
                <w:color w:val="000000"/>
              </w:rPr>
              <w:t>Test Lead</w:t>
            </w:r>
          </w:p>
        </w:tc>
      </w:tr>
      <w:tr w:rsidR="00A1763A" w:rsidTr="00A83EB5">
        <w:trPr>
          <w:cantSplit/>
        </w:trPr>
        <w:tc>
          <w:tcPr>
            <w:tcW w:w="3278" w:type="dxa"/>
          </w:tcPr>
          <w:p w:rsidR="00A1763A" w:rsidRDefault="00A1763A" w:rsidP="004423D9">
            <w:pPr>
              <w:pStyle w:val="TableText"/>
              <w:rPr>
                <w:color w:val="000000"/>
              </w:rPr>
            </w:pPr>
            <w:r>
              <w:t>SQA Analyst / Test Team</w:t>
            </w:r>
          </w:p>
        </w:tc>
        <w:tc>
          <w:tcPr>
            <w:tcW w:w="2645" w:type="dxa"/>
          </w:tcPr>
          <w:p w:rsidR="00A1763A" w:rsidRDefault="00A1763A" w:rsidP="004423D9">
            <w:pPr>
              <w:pStyle w:val="TableText"/>
              <w:rPr>
                <w:color w:val="000000"/>
              </w:rPr>
            </w:pPr>
            <w:r>
              <w:rPr>
                <w:color w:val="000000"/>
              </w:rPr>
              <w:t>Persons who execute tests and ensure the test environment will adequately support planned test activities.</w:t>
            </w:r>
          </w:p>
        </w:tc>
        <w:tc>
          <w:tcPr>
            <w:tcW w:w="1742" w:type="dxa"/>
          </w:tcPr>
          <w:p w:rsidR="00A1763A" w:rsidRDefault="00A1763A" w:rsidP="004423D9">
            <w:pPr>
              <w:pStyle w:val="TableText"/>
              <w:rPr>
                <w:color w:val="000000"/>
              </w:rPr>
            </w:pPr>
            <w:r>
              <w:t>6</w:t>
            </w:r>
          </w:p>
        </w:tc>
        <w:tc>
          <w:tcPr>
            <w:tcW w:w="1911" w:type="dxa"/>
          </w:tcPr>
          <w:p w:rsidR="00A1763A" w:rsidRDefault="00A1763A" w:rsidP="004423D9">
            <w:pPr>
              <w:pStyle w:val="TableText"/>
              <w:rPr>
                <w:color w:val="000000"/>
              </w:rPr>
            </w:pPr>
            <w:r>
              <w:t>SQA Analyst / Test Team</w:t>
            </w:r>
          </w:p>
        </w:tc>
      </w:tr>
      <w:tr w:rsidR="00A1763A" w:rsidTr="00A83EB5">
        <w:trPr>
          <w:cantSplit/>
        </w:trPr>
        <w:tc>
          <w:tcPr>
            <w:tcW w:w="3278" w:type="dxa"/>
          </w:tcPr>
          <w:p w:rsidR="00A1763A" w:rsidRDefault="00A1763A" w:rsidP="004423D9">
            <w:pPr>
              <w:pStyle w:val="TableText"/>
              <w:rPr>
                <w:color w:val="000000"/>
              </w:rPr>
            </w:pPr>
            <w:r>
              <w:rPr>
                <w:color w:val="000000"/>
              </w:rPr>
              <w:t>Test Environment Team</w:t>
            </w:r>
          </w:p>
        </w:tc>
        <w:tc>
          <w:tcPr>
            <w:tcW w:w="2645" w:type="dxa"/>
          </w:tcPr>
          <w:p w:rsidR="00A1763A" w:rsidRDefault="00A1763A" w:rsidP="004423D9">
            <w:pPr>
              <w:pStyle w:val="TableText"/>
              <w:rPr>
                <w:color w:val="000000"/>
              </w:rPr>
            </w:pPr>
            <w:r>
              <w:rPr>
                <w:color w:val="000000"/>
              </w:rPr>
              <w:t>Persons who establish, maintain, and control test environments.</w:t>
            </w:r>
          </w:p>
        </w:tc>
        <w:tc>
          <w:tcPr>
            <w:tcW w:w="1742" w:type="dxa"/>
          </w:tcPr>
          <w:p w:rsidR="00A1763A" w:rsidRDefault="00A1763A" w:rsidP="004423D9">
            <w:pPr>
              <w:pStyle w:val="TableText"/>
              <w:rPr>
                <w:color w:val="000000"/>
              </w:rPr>
            </w:pPr>
            <w:r>
              <w:rPr>
                <w:color w:val="000000"/>
              </w:rPr>
              <w:t>2</w:t>
            </w:r>
          </w:p>
        </w:tc>
        <w:tc>
          <w:tcPr>
            <w:tcW w:w="1911" w:type="dxa"/>
          </w:tcPr>
          <w:p w:rsidR="00A1763A" w:rsidRDefault="00A1763A" w:rsidP="004423D9">
            <w:pPr>
              <w:pStyle w:val="TableText"/>
              <w:rPr>
                <w:color w:val="000000"/>
              </w:rPr>
            </w:pPr>
            <w:r>
              <w:rPr>
                <w:color w:val="000000"/>
              </w:rPr>
              <w:t>Test Environment Team</w:t>
            </w:r>
          </w:p>
        </w:tc>
      </w:tr>
    </w:tbl>
    <w:p w:rsidR="00A83EB5" w:rsidRDefault="00A83EB5" w:rsidP="00A83EB5">
      <w:pPr>
        <w:pStyle w:val="BodyText"/>
      </w:pPr>
    </w:p>
    <w:p w:rsidR="00A83EB5" w:rsidRDefault="00A83EB5" w:rsidP="00A83EB5">
      <w:pPr>
        <w:pStyle w:val="Heading1"/>
        <w:autoSpaceDE/>
        <w:autoSpaceDN/>
        <w:adjustRightInd/>
        <w:spacing w:before="240" w:after="240"/>
      </w:pPr>
      <w:bookmarkStart w:id="108" w:name="_Toc205632741"/>
      <w:bookmarkStart w:id="109" w:name="_Toc233599182"/>
      <w:bookmarkStart w:id="110" w:name="_Toc286206192"/>
      <w:r>
        <w:t>Risks and Constraints</w:t>
      </w:r>
      <w:bookmarkEnd w:id="108"/>
      <w:bookmarkEnd w:id="109"/>
      <w:bookmarkEnd w:id="110"/>
    </w:p>
    <w:p w:rsidR="00A83EB5" w:rsidRDefault="00A83EB5" w:rsidP="00A83EB5">
      <w:pPr>
        <w:pStyle w:val="BodyText"/>
      </w:pPr>
      <w:r w:rsidRPr="00551427">
        <w:t>The risks identified in this Master Test Plan may be recorded and tracked in an automa</w:t>
      </w:r>
      <w:r w:rsidR="009F77D2">
        <w:t xml:space="preserve">ted tool, such as, IBM </w:t>
      </w:r>
      <w:r>
        <w:t>Rational</w:t>
      </w:r>
      <w:r w:rsidRPr="00551427">
        <w:t xml:space="preserve"> </w:t>
      </w:r>
      <w:r w:rsidR="00B81263">
        <w:t xml:space="preserve">Team Concert </w:t>
      </w:r>
      <w:r w:rsidRPr="00551427">
        <w:t xml:space="preserve"> </w:t>
      </w:r>
    </w:p>
    <w:p w:rsidR="00B81263" w:rsidRDefault="00B81263" w:rsidP="00B81263">
      <w:pPr>
        <w:pStyle w:val="BodyText2"/>
        <w:ind w:left="0"/>
      </w:pPr>
      <w:r w:rsidRPr="006D048A">
        <w:t xml:space="preserve">Risks associated with testing are potential problems/events that may cause damage to the software, system, patient, personnel, operating systems, schedule, scope, budget, and/or resources. The risks outlined here may impact scope and schedule, necessitating a deviation from this test plan. </w:t>
      </w:r>
      <w:r>
        <w:t>Risk impact, probability and severity classifications are defined in the Risk Management Plan.</w:t>
      </w:r>
    </w:p>
    <w:p w:rsidR="00A83EB5" w:rsidRPr="00551427" w:rsidRDefault="00AD143D" w:rsidP="00A83EB5">
      <w:pPr>
        <w:pStyle w:val="BodyText"/>
      </w:pPr>
      <w:r>
        <w:t>Identified risks are entered into RTC and reviewed on Monthly Risk Management meetings.</w:t>
      </w:r>
    </w:p>
    <w:p w:rsidR="00A83EB5" w:rsidRDefault="00A83EB5" w:rsidP="00A83EB5">
      <w:pPr>
        <w:pStyle w:val="Heading1"/>
        <w:autoSpaceDE/>
        <w:autoSpaceDN/>
        <w:adjustRightInd/>
        <w:spacing w:before="240" w:after="240"/>
      </w:pPr>
      <w:bookmarkStart w:id="111" w:name="_Toc205632742"/>
      <w:bookmarkStart w:id="112" w:name="_Toc233599183"/>
      <w:bookmarkStart w:id="113" w:name="_Toc286206193"/>
      <w:r>
        <w:t>Test Metrics</w:t>
      </w:r>
      <w:bookmarkEnd w:id="111"/>
      <w:bookmarkEnd w:id="112"/>
      <w:bookmarkEnd w:id="113"/>
    </w:p>
    <w:p w:rsidR="00A83EB5" w:rsidRPr="00C87818" w:rsidRDefault="00A83EB5" w:rsidP="00A83EB5">
      <w:pPr>
        <w:pStyle w:val="BodyText"/>
      </w:pPr>
      <w:r w:rsidRPr="00C87818">
        <w:t xml:space="preserve">Metrics are a system of parameters or methods for quantitative and periodic assessment of a process that is to be measured. </w:t>
      </w:r>
    </w:p>
    <w:p w:rsidR="00A83EB5" w:rsidRPr="00C87818" w:rsidRDefault="00A83EB5" w:rsidP="00A83EB5">
      <w:pPr>
        <w:pStyle w:val="BodyText"/>
        <w:keepNext/>
        <w:keepLines/>
      </w:pPr>
      <w:r w:rsidRPr="00C87818">
        <w:t>Test metrics may include, but are not limited to:</w:t>
      </w:r>
    </w:p>
    <w:p w:rsidR="00A83EB5" w:rsidRPr="00C87818" w:rsidRDefault="00A83EB5" w:rsidP="00A83EB5">
      <w:pPr>
        <w:pStyle w:val="BodyTextBullet1"/>
        <w:numPr>
          <w:ilvl w:val="0"/>
          <w:numId w:val="14"/>
        </w:numPr>
      </w:pPr>
      <w:r w:rsidRPr="00C87818">
        <w:t>Number of test cases (pass/fail)</w:t>
      </w:r>
    </w:p>
    <w:p w:rsidR="00A83EB5" w:rsidRPr="00C87818" w:rsidRDefault="00A83EB5" w:rsidP="00A83EB5">
      <w:pPr>
        <w:pStyle w:val="BodyTextBullet1"/>
        <w:numPr>
          <w:ilvl w:val="0"/>
          <w:numId w:val="14"/>
        </w:numPr>
      </w:pPr>
      <w:r w:rsidRPr="00C87818">
        <w:lastRenderedPageBreak/>
        <w:t xml:space="preserve">Percentage of test cases executed </w:t>
      </w:r>
    </w:p>
    <w:p w:rsidR="00A83EB5" w:rsidRPr="00C87818" w:rsidRDefault="00A83EB5" w:rsidP="00A83EB5">
      <w:pPr>
        <w:pStyle w:val="BodyTextBullet1"/>
        <w:numPr>
          <w:ilvl w:val="0"/>
          <w:numId w:val="14"/>
        </w:numPr>
      </w:pPr>
      <w:r w:rsidRPr="00C87818">
        <w:t>Number of requirements and percentage tested</w:t>
      </w:r>
    </w:p>
    <w:p w:rsidR="00A83EB5" w:rsidRPr="00C87818" w:rsidRDefault="00A83EB5" w:rsidP="00A83EB5">
      <w:pPr>
        <w:pStyle w:val="BodyTextBullet1"/>
        <w:numPr>
          <w:ilvl w:val="0"/>
          <w:numId w:val="14"/>
        </w:numPr>
      </w:pPr>
      <w:r w:rsidRPr="00C87818">
        <w:t>Percentage of test cases resulting in defect detection</w:t>
      </w:r>
    </w:p>
    <w:p w:rsidR="00A83EB5" w:rsidRPr="00C87818" w:rsidRDefault="00A83EB5" w:rsidP="00A83EB5">
      <w:pPr>
        <w:pStyle w:val="BodyTextBullet1"/>
        <w:numPr>
          <w:ilvl w:val="0"/>
          <w:numId w:val="14"/>
        </w:numPr>
      </w:pPr>
      <w:r w:rsidRPr="00C87818">
        <w:t>Number of defects attributed to test case/test script creation</w:t>
      </w:r>
    </w:p>
    <w:p w:rsidR="00A83EB5" w:rsidRPr="00C87818" w:rsidRDefault="00A83EB5" w:rsidP="00A83EB5">
      <w:pPr>
        <w:pStyle w:val="BodyTextBullet1"/>
        <w:numPr>
          <w:ilvl w:val="0"/>
          <w:numId w:val="14"/>
        </w:numPr>
      </w:pPr>
      <w:r w:rsidRPr="00C87818">
        <w:t>Percentage of defects identified; listed by cause and severity</w:t>
      </w:r>
    </w:p>
    <w:p w:rsidR="00AD50AE" w:rsidRDefault="00CC439B" w:rsidP="00CC439B">
      <w:pPr>
        <w:pStyle w:val="BodyTextBullet1"/>
        <w:numPr>
          <w:ilvl w:val="0"/>
          <w:numId w:val="14"/>
        </w:numPr>
      </w:pPr>
      <w:r>
        <w:t>Time to re</w:t>
      </w:r>
      <w:r w:rsidR="002D0C49">
        <w:t>-</w:t>
      </w:r>
      <w:r>
        <w:t>test</w:t>
      </w:r>
    </w:p>
    <w:p w:rsidR="00EB7107" w:rsidRDefault="00EB7107" w:rsidP="00EB7107">
      <w:pPr>
        <w:pStyle w:val="BodyTextBullet1"/>
        <w:numPr>
          <w:ilvl w:val="0"/>
          <w:numId w:val="0"/>
        </w:numPr>
        <w:tabs>
          <w:tab w:val="left" w:pos="720"/>
        </w:tabs>
        <w:ind w:left="720" w:hanging="360"/>
      </w:pPr>
      <w:r>
        <w:tab/>
      </w:r>
    </w:p>
    <w:p w:rsidR="00107A58" w:rsidRDefault="00EB7107" w:rsidP="00EB7107">
      <w:pPr>
        <w:pStyle w:val="BodyTextBullet1"/>
        <w:numPr>
          <w:ilvl w:val="0"/>
          <w:numId w:val="0"/>
        </w:numPr>
        <w:tabs>
          <w:tab w:val="left" w:pos="720"/>
        </w:tabs>
        <w:ind w:left="720" w:hanging="360"/>
      </w:pPr>
      <w:r>
        <w:br w:type="page"/>
      </w:r>
    </w:p>
    <w:p w:rsidR="00107A58" w:rsidRDefault="005864D3" w:rsidP="005864D3">
      <w:pPr>
        <w:pStyle w:val="Heading1"/>
        <w:numPr>
          <w:ilvl w:val="0"/>
          <w:numId w:val="0"/>
        </w:numPr>
      </w:pPr>
      <w:bookmarkStart w:id="114" w:name="_Toc286206194"/>
      <w:r>
        <w:lastRenderedPageBreak/>
        <w:t xml:space="preserve">Attachment A - </w:t>
      </w:r>
      <w:r w:rsidR="00107A58">
        <w:t>Approval Signature</w:t>
      </w:r>
      <w:r>
        <w:t>s</w:t>
      </w:r>
      <w:bookmarkEnd w:id="114"/>
    </w:p>
    <w:p w:rsidR="00107A58" w:rsidRPr="00A149B3" w:rsidRDefault="00107A58" w:rsidP="00107A58">
      <w:pPr>
        <w:rPr>
          <w:szCs w:val="22"/>
        </w:rPr>
      </w:pPr>
      <w:r w:rsidRPr="00A149B3">
        <w:rPr>
          <w:szCs w:val="22"/>
        </w:rPr>
        <w:t>The Master Test Plan documents the project’s overall approach to testing and includes:</w:t>
      </w:r>
    </w:p>
    <w:p w:rsidR="00107A58" w:rsidRPr="00A149B3" w:rsidRDefault="00107A58" w:rsidP="00107A58">
      <w:pPr>
        <w:numPr>
          <w:ilvl w:val="0"/>
          <w:numId w:val="44"/>
        </w:numPr>
        <w:rPr>
          <w:szCs w:val="22"/>
        </w:rPr>
      </w:pPr>
      <w:r w:rsidRPr="00A149B3">
        <w:rPr>
          <w:szCs w:val="22"/>
        </w:rPr>
        <w:t>Items to be tested</w:t>
      </w:r>
    </w:p>
    <w:p w:rsidR="00107A58" w:rsidRPr="00A149B3" w:rsidRDefault="00107A58" w:rsidP="00107A58">
      <w:pPr>
        <w:numPr>
          <w:ilvl w:val="0"/>
          <w:numId w:val="44"/>
        </w:numPr>
        <w:rPr>
          <w:szCs w:val="22"/>
        </w:rPr>
      </w:pPr>
      <w:r w:rsidRPr="00A149B3">
        <w:rPr>
          <w:szCs w:val="22"/>
        </w:rPr>
        <w:t>Test strategy</w:t>
      </w:r>
    </w:p>
    <w:p w:rsidR="00107A58" w:rsidRPr="00A149B3" w:rsidRDefault="00107A58" w:rsidP="00107A58">
      <w:pPr>
        <w:numPr>
          <w:ilvl w:val="0"/>
          <w:numId w:val="44"/>
        </w:numPr>
        <w:rPr>
          <w:szCs w:val="22"/>
        </w:rPr>
      </w:pPr>
      <w:r w:rsidRPr="00A149B3">
        <w:rPr>
          <w:szCs w:val="22"/>
        </w:rPr>
        <w:t>Test criteria</w:t>
      </w:r>
    </w:p>
    <w:p w:rsidR="00107A58" w:rsidRPr="00A149B3" w:rsidRDefault="00107A58" w:rsidP="00107A58">
      <w:pPr>
        <w:numPr>
          <w:ilvl w:val="0"/>
          <w:numId w:val="44"/>
        </w:numPr>
        <w:rPr>
          <w:szCs w:val="22"/>
        </w:rPr>
      </w:pPr>
      <w:r w:rsidRPr="00A149B3">
        <w:rPr>
          <w:szCs w:val="22"/>
        </w:rPr>
        <w:t>Test deliverables</w:t>
      </w:r>
    </w:p>
    <w:p w:rsidR="00107A58" w:rsidRPr="00A149B3" w:rsidRDefault="00107A58" w:rsidP="00107A58">
      <w:pPr>
        <w:numPr>
          <w:ilvl w:val="0"/>
          <w:numId w:val="44"/>
        </w:numPr>
        <w:rPr>
          <w:szCs w:val="22"/>
        </w:rPr>
      </w:pPr>
      <w:r w:rsidRPr="00A149B3">
        <w:rPr>
          <w:szCs w:val="22"/>
        </w:rPr>
        <w:t>Test schedule</w:t>
      </w:r>
    </w:p>
    <w:p w:rsidR="00107A58" w:rsidRPr="00A149B3" w:rsidRDefault="00107A58" w:rsidP="00107A58">
      <w:pPr>
        <w:numPr>
          <w:ilvl w:val="0"/>
          <w:numId w:val="44"/>
        </w:numPr>
        <w:rPr>
          <w:szCs w:val="22"/>
        </w:rPr>
      </w:pPr>
      <w:r w:rsidRPr="00A149B3">
        <w:rPr>
          <w:szCs w:val="22"/>
        </w:rPr>
        <w:t>Test environments</w:t>
      </w:r>
    </w:p>
    <w:p w:rsidR="00107A58" w:rsidRPr="00A149B3" w:rsidRDefault="00107A58" w:rsidP="00107A58">
      <w:pPr>
        <w:numPr>
          <w:ilvl w:val="0"/>
          <w:numId w:val="44"/>
        </w:numPr>
        <w:rPr>
          <w:szCs w:val="22"/>
        </w:rPr>
      </w:pPr>
      <w:r w:rsidRPr="00A149B3">
        <w:rPr>
          <w:szCs w:val="22"/>
        </w:rPr>
        <w:t>Staffing and training needs</w:t>
      </w:r>
    </w:p>
    <w:p w:rsidR="00107A58" w:rsidRPr="00A149B3" w:rsidRDefault="00107A58" w:rsidP="00107A58">
      <w:pPr>
        <w:numPr>
          <w:ilvl w:val="0"/>
          <w:numId w:val="44"/>
        </w:numPr>
        <w:rPr>
          <w:szCs w:val="22"/>
        </w:rPr>
      </w:pPr>
      <w:r w:rsidRPr="00A149B3">
        <w:rPr>
          <w:szCs w:val="22"/>
        </w:rPr>
        <w:t>Risks and constraints</w:t>
      </w:r>
    </w:p>
    <w:p w:rsidR="00107A58" w:rsidRPr="00A149B3" w:rsidRDefault="00107A58" w:rsidP="00107A58">
      <w:pPr>
        <w:numPr>
          <w:ilvl w:val="0"/>
          <w:numId w:val="44"/>
        </w:numPr>
        <w:rPr>
          <w:szCs w:val="22"/>
        </w:rPr>
      </w:pPr>
      <w:r w:rsidRPr="00A149B3">
        <w:rPr>
          <w:szCs w:val="22"/>
        </w:rPr>
        <w:t>Test Metrics</w:t>
      </w:r>
    </w:p>
    <w:p w:rsidR="00107A58" w:rsidRDefault="00107A58" w:rsidP="00107A58">
      <w:pPr>
        <w:pStyle w:val="TableHeading"/>
        <w:ind w:left="720"/>
        <w:rPr>
          <w:rFonts w:ascii="Times New Roman" w:hAnsi="Times New Roman" w:cs="Times New Roman"/>
          <w:b w:val="0"/>
          <w:bCs/>
          <w:iCs/>
          <w:szCs w:val="20"/>
        </w:rPr>
      </w:pPr>
    </w:p>
    <w:p w:rsidR="00422F54" w:rsidRDefault="00E06502" w:rsidP="00422F54">
      <w:pPr>
        <w:pStyle w:val="TableHeading"/>
        <w:rPr>
          <w:rFonts w:ascii="Times New Roman" w:hAnsi="Times New Roman" w:cs="Times New Roman"/>
          <w:b w:val="0"/>
        </w:rPr>
      </w:pPr>
      <w:r w:rsidRPr="00E06502">
        <w:rPr>
          <w:rFonts w:ascii="Times New Roman" w:hAnsi="Times New Roman" w:cs="Times New Roman"/>
          <w:b w:val="0"/>
        </w:rPr>
        <w:t xml:space="preserve">This section is used to document the approval of the Master Test Plan during the Formal Review.  The review should be ideally conducted face to face where signatures can be obtained ‘live’ during the review however the following forms of approval are acceptable: </w:t>
      </w:r>
      <w:r w:rsidRPr="00E06502">
        <w:rPr>
          <w:rFonts w:ascii="Times New Roman" w:hAnsi="Times New Roman" w:cs="Times New Roman"/>
          <w:b w:val="0"/>
        </w:rPr>
        <w:br/>
      </w:r>
      <w:r w:rsidRPr="00E06502">
        <w:rPr>
          <w:rFonts w:ascii="Times New Roman" w:hAnsi="Times New Roman" w:cs="Times New Roman"/>
          <w:b w:val="0"/>
        </w:rPr>
        <w:br/>
        <w:t>1.  Physical signatures obtained face to face or via fax</w:t>
      </w:r>
      <w:r w:rsidR="00D70DE5">
        <w:rPr>
          <w:rFonts w:ascii="Times New Roman" w:hAnsi="Times New Roman" w:cs="Times New Roman"/>
          <w:b w:val="0"/>
        </w:rPr>
        <w:t>.</w:t>
      </w:r>
      <w:r w:rsidRPr="00E06502">
        <w:rPr>
          <w:rFonts w:ascii="Times New Roman" w:hAnsi="Times New Roman" w:cs="Times New Roman"/>
          <w:b w:val="0"/>
        </w:rPr>
        <w:t xml:space="preserve"> </w:t>
      </w:r>
      <w:r w:rsidRPr="00E06502">
        <w:rPr>
          <w:rFonts w:ascii="Times New Roman" w:hAnsi="Times New Roman" w:cs="Times New Roman"/>
          <w:b w:val="0"/>
        </w:rPr>
        <w:br/>
        <w:t>2.  Digital signatures tied cryptographically to the signer</w:t>
      </w:r>
      <w:r w:rsidR="00D70DE5">
        <w:rPr>
          <w:rFonts w:ascii="Times New Roman" w:hAnsi="Times New Roman" w:cs="Times New Roman"/>
          <w:b w:val="0"/>
        </w:rPr>
        <w:t>.</w:t>
      </w:r>
      <w:r w:rsidRPr="00E06502">
        <w:rPr>
          <w:rFonts w:ascii="Times New Roman" w:hAnsi="Times New Roman" w:cs="Times New Roman"/>
          <w:b w:val="0"/>
        </w:rPr>
        <w:t xml:space="preserve"> </w:t>
      </w:r>
      <w:r w:rsidRPr="00E06502">
        <w:rPr>
          <w:rFonts w:ascii="Times New Roman" w:hAnsi="Times New Roman" w:cs="Times New Roman"/>
          <w:b w:val="0"/>
        </w:rPr>
        <w:br/>
        <w:t>3.  /</w:t>
      </w:r>
      <w:proofErr w:type="spellStart"/>
      <w:r w:rsidRPr="00E06502">
        <w:rPr>
          <w:rFonts w:ascii="Times New Roman" w:hAnsi="Times New Roman" w:cs="Times New Roman"/>
          <w:b w:val="0"/>
        </w:rPr>
        <w:t>es</w:t>
      </w:r>
      <w:proofErr w:type="spellEnd"/>
      <w:r w:rsidRPr="00E06502">
        <w:rPr>
          <w:rFonts w:ascii="Times New Roman" w:hAnsi="Times New Roman" w:cs="Times New Roman"/>
          <w:b w:val="0"/>
        </w:rPr>
        <w:t>/ in the signature block provided that a separate digitally signed e-mail indicating the signer’s approval is provided and kept with the document</w:t>
      </w:r>
      <w:r>
        <w:rPr>
          <w:rFonts w:ascii="Times New Roman" w:hAnsi="Times New Roman" w:cs="Times New Roman"/>
          <w:b w:val="0"/>
        </w:rPr>
        <w:t>.</w:t>
      </w:r>
    </w:p>
    <w:p w:rsidR="00E06502" w:rsidRPr="00E06502" w:rsidRDefault="00E06502" w:rsidP="00422F54">
      <w:pPr>
        <w:pStyle w:val="TableHeading"/>
        <w:rPr>
          <w:rFonts w:ascii="Times New Roman" w:hAnsi="Times New Roman" w:cs="Times New Roman"/>
          <w:b w:val="0"/>
          <w:bCs/>
          <w:iCs/>
        </w:rPr>
      </w:pPr>
    </w:p>
    <w:p w:rsidR="00422F54" w:rsidRDefault="00422F54" w:rsidP="00422F54">
      <w:pPr>
        <w:pStyle w:val="TableHeading"/>
        <w:rPr>
          <w:rFonts w:ascii="Times New Roman" w:hAnsi="Times New Roman" w:cs="Times New Roman"/>
          <w:bCs/>
          <w:iCs/>
        </w:rPr>
      </w:pPr>
      <w:r>
        <w:rPr>
          <w:rFonts w:ascii="Times New Roman" w:hAnsi="Times New Roman" w:cs="Times New Roman"/>
          <w:bCs/>
          <w:iCs/>
        </w:rPr>
        <w:t>NOTE:  Delete the entire section above prior to final submission.</w:t>
      </w:r>
    </w:p>
    <w:p w:rsidR="00422F54" w:rsidRDefault="00422F54" w:rsidP="00422F54">
      <w:pPr>
        <w:pStyle w:val="TableHeading"/>
        <w:rPr>
          <w:rFonts w:ascii="Times New Roman" w:hAnsi="Times New Roman" w:cs="Times New Roman"/>
          <w:b w:val="0"/>
          <w:bCs/>
          <w:iCs/>
        </w:rPr>
      </w:pPr>
    </w:p>
    <w:p w:rsidR="00422F54" w:rsidRDefault="00422F54" w:rsidP="00422F54">
      <w:pPr>
        <w:pStyle w:val="TableHeading"/>
        <w:rPr>
          <w:rFonts w:ascii="Times New Roman" w:hAnsi="Times New Roman" w:cs="Times New Roman"/>
          <w:b w:val="0"/>
          <w:bCs/>
          <w:iCs/>
          <w:szCs w:val="20"/>
        </w:rPr>
      </w:pPr>
      <w:r>
        <w:rPr>
          <w:rFonts w:ascii="Times New Roman" w:hAnsi="Times New Roman" w:cs="Times New Roman"/>
          <w:b w:val="0"/>
          <w:bCs/>
          <w:iCs/>
          <w:szCs w:val="20"/>
        </w:rPr>
        <w:t xml:space="preserve">REVIEW DATE: </w:t>
      </w:r>
      <w:r>
        <w:rPr>
          <w:rFonts w:ascii="Times New Roman" w:hAnsi="Times New Roman" w:cs="Times New Roman"/>
          <w:b w:val="0"/>
          <w:bCs/>
          <w:i/>
          <w:iCs/>
          <w:szCs w:val="20"/>
        </w:rPr>
        <w:t>&lt;date&gt;</w:t>
      </w:r>
    </w:p>
    <w:p w:rsidR="00422F54" w:rsidRDefault="00422F54" w:rsidP="00422F54">
      <w:pPr>
        <w:pStyle w:val="TableHeading"/>
        <w:rPr>
          <w:rFonts w:ascii="Times New Roman" w:hAnsi="Times New Roman" w:cs="Times New Roman"/>
          <w:b w:val="0"/>
          <w:i/>
        </w:rPr>
      </w:pPr>
      <w:r>
        <w:rPr>
          <w:rFonts w:ascii="Times New Roman" w:hAnsi="Times New Roman" w:cs="Times New Roman"/>
          <w:b w:val="0"/>
          <w:i/>
        </w:rPr>
        <w:t>&lt; Program/</w:t>
      </w:r>
      <w:proofErr w:type="gramStart"/>
      <w:r>
        <w:rPr>
          <w:rFonts w:ascii="Times New Roman" w:hAnsi="Times New Roman" w:cs="Times New Roman"/>
          <w:b w:val="0"/>
          <w:i/>
        </w:rPr>
        <w:t>Project  Manager</w:t>
      </w:r>
      <w:proofErr w:type="gramEnd"/>
      <w:r>
        <w:rPr>
          <w:rFonts w:ascii="Times New Roman" w:hAnsi="Times New Roman" w:cs="Times New Roman"/>
          <w:b w:val="0"/>
          <w:i/>
        </w:rPr>
        <w:t xml:space="preserve"> &gt; </w:t>
      </w:r>
    </w:p>
    <w:p w:rsidR="00422F54" w:rsidRDefault="00422F54" w:rsidP="00422F54">
      <w:pPr>
        <w:pStyle w:val="TableHeading"/>
        <w:rPr>
          <w:rFonts w:ascii="Times New Roman" w:hAnsi="Times New Roman" w:cs="Times New Roman"/>
          <w:b w:val="0"/>
        </w:rPr>
      </w:pPr>
    </w:p>
    <w:p w:rsidR="00422F54" w:rsidRDefault="00422F54" w:rsidP="00422F54">
      <w:pPr>
        <w:pStyle w:val="BodyText"/>
        <w:rPr>
          <w:szCs w:val="22"/>
        </w:rPr>
      </w:pPr>
    </w:p>
    <w:p w:rsidR="00422F54" w:rsidRDefault="00422F54" w:rsidP="00422F54">
      <w:pPr>
        <w:pStyle w:val="BodyText"/>
        <w:rPr>
          <w:szCs w:val="22"/>
        </w:rPr>
      </w:pPr>
      <w:r>
        <w:rPr>
          <w:szCs w:val="22"/>
        </w:rPr>
        <w:t>__________________________________________________________</w:t>
      </w:r>
    </w:p>
    <w:p w:rsidR="00422F54" w:rsidRDefault="00422F54" w:rsidP="00422F54">
      <w:pPr>
        <w:pStyle w:val="TableHeading"/>
        <w:rPr>
          <w:rFonts w:ascii="Times New Roman" w:hAnsi="Times New Roman" w:cs="Times New Roman"/>
          <w:b w:val="0"/>
        </w:rPr>
      </w:pPr>
      <w:r>
        <w:rPr>
          <w:rFonts w:ascii="Times New Roman" w:hAnsi="Times New Roman" w:cs="Times New Roman"/>
          <w:b w:val="0"/>
        </w:rPr>
        <w:t>Signed:</w:t>
      </w:r>
      <w:r>
        <w:rPr>
          <w:rFonts w:ascii="Times New Roman" w:hAnsi="Times New Roman" w:cs="Times New Roman"/>
          <w:b w:val="0"/>
        </w:rPr>
        <w:tab/>
      </w:r>
      <w:r>
        <w:rPr>
          <w:rFonts w:ascii="Times New Roman" w:hAnsi="Times New Roman" w:cs="Times New Roman"/>
          <w:b w:val="0"/>
        </w:rPr>
        <w:tab/>
      </w:r>
      <w:r>
        <w:rPr>
          <w:rFonts w:ascii="Times New Roman" w:hAnsi="Times New Roman" w:cs="Times New Roman"/>
          <w:b w:val="0"/>
        </w:rPr>
        <w:tab/>
      </w:r>
      <w:r>
        <w:rPr>
          <w:rFonts w:ascii="Times New Roman" w:hAnsi="Times New Roman" w:cs="Times New Roman"/>
          <w:b w:val="0"/>
        </w:rPr>
        <w:tab/>
      </w:r>
      <w:r>
        <w:rPr>
          <w:rFonts w:ascii="Times New Roman" w:hAnsi="Times New Roman" w:cs="Times New Roman"/>
          <w:b w:val="0"/>
        </w:rPr>
        <w:tab/>
      </w:r>
      <w:r>
        <w:rPr>
          <w:rFonts w:ascii="Times New Roman" w:hAnsi="Times New Roman" w:cs="Times New Roman"/>
          <w:b w:val="0"/>
        </w:rPr>
        <w:tab/>
      </w:r>
      <w:r>
        <w:rPr>
          <w:rFonts w:ascii="Times New Roman" w:hAnsi="Times New Roman" w:cs="Times New Roman"/>
          <w:b w:val="0"/>
        </w:rPr>
        <w:tab/>
        <w:t xml:space="preserve">Date: </w:t>
      </w:r>
    </w:p>
    <w:p w:rsidR="00422F54" w:rsidRDefault="00FE5D52" w:rsidP="00422F54">
      <w:pPr>
        <w:pStyle w:val="TableHeading"/>
        <w:rPr>
          <w:rFonts w:ascii="Times New Roman" w:hAnsi="Times New Roman" w:cs="Times New Roman"/>
          <w:b w:val="0"/>
          <w:i/>
        </w:rPr>
      </w:pPr>
      <w:r>
        <w:rPr>
          <w:rFonts w:ascii="Times New Roman" w:hAnsi="Times New Roman" w:cs="Times New Roman"/>
          <w:b w:val="0"/>
          <w:i/>
        </w:rPr>
        <w:t>&lt; Business Sponsor</w:t>
      </w:r>
      <w:r w:rsidR="00422F54">
        <w:rPr>
          <w:rFonts w:ascii="Times New Roman" w:hAnsi="Times New Roman" w:cs="Times New Roman"/>
          <w:b w:val="0"/>
          <w:i/>
        </w:rPr>
        <w:t xml:space="preserve"> Representative &gt; </w:t>
      </w:r>
    </w:p>
    <w:p w:rsidR="00422F54" w:rsidRDefault="00422F54" w:rsidP="00422F54">
      <w:pPr>
        <w:pStyle w:val="TableHeading"/>
        <w:rPr>
          <w:rFonts w:ascii="Times New Roman" w:hAnsi="Times New Roman" w:cs="Times New Roman"/>
          <w:b w:val="0"/>
        </w:rPr>
      </w:pPr>
    </w:p>
    <w:p w:rsidR="00422F54" w:rsidRDefault="00422F54" w:rsidP="00422F54">
      <w:pPr>
        <w:pStyle w:val="TableHeading"/>
        <w:rPr>
          <w:rFonts w:ascii="Times New Roman" w:hAnsi="Times New Roman" w:cs="Times New Roman"/>
          <w:b w:val="0"/>
        </w:rPr>
      </w:pPr>
    </w:p>
    <w:p w:rsidR="00422F54" w:rsidRDefault="00422F54" w:rsidP="00422F54">
      <w:pPr>
        <w:pStyle w:val="TableHeading"/>
        <w:rPr>
          <w:rFonts w:ascii="Times New Roman" w:hAnsi="Times New Roman" w:cs="Times New Roman"/>
          <w:b w:val="0"/>
        </w:rPr>
      </w:pPr>
    </w:p>
    <w:p w:rsidR="00422F54" w:rsidRDefault="00422F54" w:rsidP="00422F54">
      <w:pPr>
        <w:pStyle w:val="BodyText"/>
        <w:rPr>
          <w:szCs w:val="22"/>
        </w:rPr>
      </w:pPr>
      <w:r>
        <w:rPr>
          <w:szCs w:val="22"/>
        </w:rPr>
        <w:t>__________________________________________________________</w:t>
      </w:r>
    </w:p>
    <w:p w:rsidR="00422F54" w:rsidRDefault="00422F54" w:rsidP="00422F54">
      <w:pPr>
        <w:pStyle w:val="TableHeading"/>
        <w:rPr>
          <w:rFonts w:ascii="Times New Roman" w:hAnsi="Times New Roman" w:cs="Times New Roman"/>
          <w:b w:val="0"/>
        </w:rPr>
      </w:pPr>
      <w:r>
        <w:rPr>
          <w:rFonts w:ascii="Times New Roman" w:hAnsi="Times New Roman" w:cs="Times New Roman"/>
          <w:b w:val="0"/>
        </w:rPr>
        <w:t>Signed:</w:t>
      </w:r>
      <w:r>
        <w:rPr>
          <w:rFonts w:ascii="Times New Roman" w:hAnsi="Times New Roman" w:cs="Times New Roman"/>
          <w:b w:val="0"/>
        </w:rPr>
        <w:tab/>
      </w:r>
      <w:r>
        <w:rPr>
          <w:rFonts w:ascii="Times New Roman" w:hAnsi="Times New Roman" w:cs="Times New Roman"/>
          <w:b w:val="0"/>
        </w:rPr>
        <w:tab/>
      </w:r>
      <w:r>
        <w:rPr>
          <w:rFonts w:ascii="Times New Roman" w:hAnsi="Times New Roman" w:cs="Times New Roman"/>
          <w:b w:val="0"/>
        </w:rPr>
        <w:tab/>
      </w:r>
      <w:r>
        <w:rPr>
          <w:rFonts w:ascii="Times New Roman" w:hAnsi="Times New Roman" w:cs="Times New Roman"/>
          <w:b w:val="0"/>
        </w:rPr>
        <w:tab/>
      </w:r>
      <w:r>
        <w:rPr>
          <w:rFonts w:ascii="Times New Roman" w:hAnsi="Times New Roman" w:cs="Times New Roman"/>
          <w:b w:val="0"/>
        </w:rPr>
        <w:tab/>
      </w:r>
      <w:r>
        <w:rPr>
          <w:rFonts w:ascii="Times New Roman" w:hAnsi="Times New Roman" w:cs="Times New Roman"/>
          <w:b w:val="0"/>
        </w:rPr>
        <w:tab/>
      </w:r>
      <w:r>
        <w:rPr>
          <w:rFonts w:ascii="Times New Roman" w:hAnsi="Times New Roman" w:cs="Times New Roman"/>
          <w:b w:val="0"/>
        </w:rPr>
        <w:tab/>
        <w:t xml:space="preserve">Date: </w:t>
      </w:r>
    </w:p>
    <w:p w:rsidR="00422F54" w:rsidRDefault="00FE5D52" w:rsidP="00422F54">
      <w:pPr>
        <w:pStyle w:val="TableHeading"/>
        <w:rPr>
          <w:rFonts w:ascii="Times New Roman" w:hAnsi="Times New Roman" w:cs="Times New Roman"/>
          <w:b w:val="0"/>
          <w:i/>
        </w:rPr>
      </w:pPr>
      <w:r>
        <w:rPr>
          <w:rFonts w:ascii="Times New Roman" w:hAnsi="Times New Roman" w:cs="Times New Roman"/>
          <w:b w:val="0"/>
          <w:i/>
        </w:rPr>
        <w:t>&lt; Integrated Project Team (IPT) chair</w:t>
      </w:r>
      <w:r w:rsidR="00422F54">
        <w:rPr>
          <w:rFonts w:ascii="Times New Roman" w:hAnsi="Times New Roman" w:cs="Times New Roman"/>
          <w:b w:val="0"/>
          <w:i/>
        </w:rPr>
        <w:t xml:space="preserve"> &gt;</w:t>
      </w:r>
    </w:p>
    <w:p w:rsidR="00422F54" w:rsidRDefault="00422F54" w:rsidP="00422F54">
      <w:pPr>
        <w:pStyle w:val="TableHeading"/>
        <w:rPr>
          <w:rFonts w:ascii="Times New Roman" w:hAnsi="Times New Roman" w:cs="Times New Roman"/>
          <w:b w:val="0"/>
        </w:rPr>
      </w:pPr>
    </w:p>
    <w:p w:rsidR="00422F54" w:rsidRDefault="00422F54" w:rsidP="00422F54">
      <w:pPr>
        <w:pStyle w:val="TableHeading"/>
        <w:rPr>
          <w:rFonts w:ascii="Times New Roman" w:hAnsi="Times New Roman" w:cs="Times New Roman"/>
          <w:b w:val="0"/>
        </w:rPr>
      </w:pPr>
    </w:p>
    <w:p w:rsidR="00422F54" w:rsidRDefault="00422F54" w:rsidP="00422F54">
      <w:pPr>
        <w:pStyle w:val="BodyText"/>
        <w:rPr>
          <w:szCs w:val="22"/>
        </w:rPr>
      </w:pPr>
      <w:r>
        <w:rPr>
          <w:szCs w:val="22"/>
        </w:rPr>
        <w:t>__________________________________________________________</w:t>
      </w:r>
    </w:p>
    <w:p w:rsidR="00422F54" w:rsidRDefault="00422F54" w:rsidP="00422F54">
      <w:pPr>
        <w:pStyle w:val="TableHeading"/>
        <w:rPr>
          <w:rFonts w:ascii="Times New Roman" w:hAnsi="Times New Roman" w:cs="Times New Roman"/>
          <w:b w:val="0"/>
        </w:rPr>
      </w:pPr>
      <w:r>
        <w:rPr>
          <w:rFonts w:ascii="Times New Roman" w:hAnsi="Times New Roman" w:cs="Times New Roman"/>
          <w:b w:val="0"/>
        </w:rPr>
        <w:t>Signed:</w:t>
      </w:r>
      <w:r>
        <w:rPr>
          <w:rFonts w:ascii="Times New Roman" w:hAnsi="Times New Roman" w:cs="Times New Roman"/>
          <w:b w:val="0"/>
        </w:rPr>
        <w:tab/>
      </w:r>
      <w:r>
        <w:rPr>
          <w:rFonts w:ascii="Times New Roman" w:hAnsi="Times New Roman" w:cs="Times New Roman"/>
          <w:b w:val="0"/>
        </w:rPr>
        <w:tab/>
      </w:r>
      <w:r>
        <w:rPr>
          <w:rFonts w:ascii="Times New Roman" w:hAnsi="Times New Roman" w:cs="Times New Roman"/>
          <w:b w:val="0"/>
        </w:rPr>
        <w:tab/>
      </w:r>
      <w:r>
        <w:rPr>
          <w:rFonts w:ascii="Times New Roman" w:hAnsi="Times New Roman" w:cs="Times New Roman"/>
          <w:b w:val="0"/>
        </w:rPr>
        <w:tab/>
      </w:r>
      <w:r>
        <w:rPr>
          <w:rFonts w:ascii="Times New Roman" w:hAnsi="Times New Roman" w:cs="Times New Roman"/>
          <w:b w:val="0"/>
        </w:rPr>
        <w:tab/>
      </w:r>
      <w:r>
        <w:rPr>
          <w:rFonts w:ascii="Times New Roman" w:hAnsi="Times New Roman" w:cs="Times New Roman"/>
          <w:b w:val="0"/>
        </w:rPr>
        <w:tab/>
      </w:r>
      <w:r>
        <w:rPr>
          <w:rFonts w:ascii="Times New Roman" w:hAnsi="Times New Roman" w:cs="Times New Roman"/>
          <w:b w:val="0"/>
        </w:rPr>
        <w:tab/>
        <w:t xml:space="preserve">Date: </w:t>
      </w:r>
    </w:p>
    <w:p w:rsidR="004E7C2B" w:rsidRDefault="00422F54" w:rsidP="004E7C2B">
      <w:pPr>
        <w:pStyle w:val="TableHeading"/>
      </w:pPr>
      <w:r>
        <w:rPr>
          <w:rFonts w:ascii="Times New Roman" w:hAnsi="Times New Roman" w:cs="Times New Roman"/>
          <w:b w:val="0"/>
          <w:i/>
        </w:rPr>
        <w:t>&lt; Enterprise</w:t>
      </w:r>
      <w:r w:rsidR="005851D8">
        <w:rPr>
          <w:rFonts w:ascii="Times New Roman" w:hAnsi="Times New Roman" w:cs="Times New Roman"/>
          <w:b w:val="0"/>
          <w:i/>
        </w:rPr>
        <w:t xml:space="preserve"> System</w:t>
      </w:r>
      <w:r w:rsidR="00FE5D52">
        <w:rPr>
          <w:rFonts w:ascii="Times New Roman" w:hAnsi="Times New Roman" w:cs="Times New Roman"/>
          <w:b w:val="0"/>
          <w:i/>
        </w:rPr>
        <w:t>s</w:t>
      </w:r>
      <w:r w:rsidR="005851D8">
        <w:rPr>
          <w:rFonts w:ascii="Times New Roman" w:hAnsi="Times New Roman" w:cs="Times New Roman"/>
          <w:b w:val="0"/>
          <w:i/>
        </w:rPr>
        <w:t xml:space="preserve"> Engineering (ES</w:t>
      </w:r>
      <w:r>
        <w:rPr>
          <w:rFonts w:ascii="Times New Roman" w:hAnsi="Times New Roman" w:cs="Times New Roman"/>
          <w:b w:val="0"/>
          <w:i/>
        </w:rPr>
        <w:t xml:space="preserve">E) Representative &gt; </w:t>
      </w:r>
      <w:r>
        <w:rPr>
          <w:rFonts w:ascii="Times New Roman" w:hAnsi="Times New Roman" w:cs="Times New Roman"/>
        </w:rPr>
        <w:t xml:space="preserve"> </w:t>
      </w:r>
    </w:p>
    <w:p w:rsidR="006F5375" w:rsidRDefault="006F5375" w:rsidP="0049497A">
      <w:pPr>
        <w:pStyle w:val="Heading1"/>
        <w:numPr>
          <w:ilvl w:val="0"/>
          <w:numId w:val="0"/>
        </w:numPr>
      </w:pPr>
      <w:r>
        <w:br w:type="page"/>
      </w:r>
      <w:bookmarkStart w:id="115" w:name="_Toc205799657"/>
      <w:bookmarkStart w:id="116" w:name="_Toc233599184"/>
      <w:bookmarkStart w:id="117" w:name="_Toc286206195"/>
      <w:r w:rsidR="0049497A">
        <w:lastRenderedPageBreak/>
        <w:t xml:space="preserve">A. </w:t>
      </w:r>
      <w:r>
        <w:t>Test Type Definitions</w:t>
      </w:r>
      <w:bookmarkEnd w:id="115"/>
      <w:bookmarkEnd w:id="116"/>
      <w:bookmarkEnd w:id="117"/>
    </w:p>
    <w:p w:rsidR="0049497A" w:rsidRPr="00863F4F" w:rsidRDefault="0049497A" w:rsidP="0049497A">
      <w:pPr>
        <w:pStyle w:val="BodyText"/>
      </w:pPr>
      <w:r w:rsidRPr="00863F4F">
        <w:t xml:space="preserve">Test analysts use “test types” to validate the system or application under test. Simply put, test types are test techniques used to exercise the system or application. This table presents a listing of possible test types that may be utilized during the Product Build, </w:t>
      </w:r>
      <w:r w:rsidR="002F5B17" w:rsidRPr="003147EC">
        <w:t xml:space="preserve">Independent </w:t>
      </w:r>
      <w:r w:rsidR="00F15A66" w:rsidRPr="003147EC">
        <w:t>Testing</w:t>
      </w:r>
      <w:r w:rsidR="0090015B">
        <w:t>, Operational Readiness Review (ORR</w:t>
      </w:r>
      <w:r w:rsidR="00DC61D1">
        <w:t>)</w:t>
      </w:r>
      <w:r w:rsidR="00F15A66">
        <w:t xml:space="preserve"> and Initial Operating Capability (IOC) Testing</w:t>
      </w:r>
      <w:r w:rsidRPr="00863F4F">
        <w:t xml:space="preserve">. The test analyst in consultation with the Development Manager selects the test </w:t>
      </w:r>
      <w:proofErr w:type="gramStart"/>
      <w:r w:rsidRPr="00863F4F">
        <w:t>types</w:t>
      </w:r>
      <w:proofErr w:type="gramEnd"/>
      <w:r w:rsidRPr="00863F4F">
        <w:t xml:space="preserve"> best suited to the system or application being tested. A minimum set of test types is suggested here. More tests may be added at the discretion of the Development Team. </w:t>
      </w:r>
    </w:p>
    <w:tbl>
      <w:tblPr>
        <w:tblW w:w="9327" w:type="dxa"/>
        <w:tblInd w:w="115" w:type="dxa"/>
        <w:tblCellMar>
          <w:left w:w="0" w:type="dxa"/>
          <w:right w:w="0" w:type="dxa"/>
        </w:tblCellMar>
        <w:tblLook w:val="0000" w:firstRow="0" w:lastRow="0" w:firstColumn="0" w:lastColumn="0" w:noHBand="0" w:noVBand="0"/>
      </w:tblPr>
      <w:tblGrid>
        <w:gridCol w:w="3927"/>
        <w:gridCol w:w="1800"/>
        <w:gridCol w:w="1800"/>
        <w:gridCol w:w="1800"/>
      </w:tblGrid>
      <w:tr w:rsidR="0049497A" w:rsidRPr="00863F4F" w:rsidTr="00585B3A">
        <w:trPr>
          <w:trHeight w:val="155"/>
          <w:tblHeader/>
        </w:trPr>
        <w:tc>
          <w:tcPr>
            <w:tcW w:w="3927" w:type="dxa"/>
            <w:tcBorders>
              <w:top w:val="single" w:sz="4" w:space="0" w:color="auto"/>
              <w:left w:val="single" w:sz="4" w:space="0" w:color="auto"/>
              <w:bottom w:val="single" w:sz="4" w:space="0" w:color="auto"/>
              <w:right w:val="single" w:sz="4" w:space="0" w:color="auto"/>
            </w:tcBorders>
            <w:shd w:val="clear" w:color="auto" w:fill="E0E0E0"/>
            <w:noWrap/>
            <w:tcMar>
              <w:top w:w="115" w:type="dxa"/>
              <w:left w:w="115" w:type="dxa"/>
              <w:bottom w:w="115" w:type="dxa"/>
              <w:right w:w="115" w:type="dxa"/>
            </w:tcMar>
            <w:vAlign w:val="bottom"/>
          </w:tcPr>
          <w:p w:rsidR="0049497A" w:rsidRPr="00863F4F" w:rsidRDefault="0049497A" w:rsidP="00585B3A">
            <w:pPr>
              <w:pStyle w:val="TableHeading"/>
            </w:pPr>
          </w:p>
        </w:tc>
        <w:tc>
          <w:tcPr>
            <w:tcW w:w="1800" w:type="dxa"/>
            <w:tcBorders>
              <w:top w:val="single" w:sz="4" w:space="0" w:color="auto"/>
              <w:left w:val="single" w:sz="4" w:space="0" w:color="auto"/>
              <w:bottom w:val="single" w:sz="4" w:space="0" w:color="auto"/>
              <w:right w:val="single" w:sz="4" w:space="0" w:color="auto"/>
            </w:tcBorders>
            <w:shd w:val="clear" w:color="auto" w:fill="E0E0E0"/>
            <w:tcMar>
              <w:top w:w="115" w:type="dxa"/>
              <w:left w:w="115" w:type="dxa"/>
              <w:bottom w:w="115" w:type="dxa"/>
              <w:right w:w="115" w:type="dxa"/>
            </w:tcMar>
          </w:tcPr>
          <w:p w:rsidR="0049497A" w:rsidRPr="00863F4F" w:rsidRDefault="0049497A" w:rsidP="00585B3A">
            <w:pPr>
              <w:pStyle w:val="TableHeading"/>
              <w:jc w:val="center"/>
            </w:pPr>
            <w:r w:rsidRPr="00863F4F">
              <w:t>Product Build Testing</w:t>
            </w:r>
          </w:p>
        </w:tc>
        <w:tc>
          <w:tcPr>
            <w:tcW w:w="1800" w:type="dxa"/>
            <w:tcBorders>
              <w:top w:val="single" w:sz="4" w:space="0" w:color="auto"/>
              <w:left w:val="single" w:sz="4" w:space="0" w:color="auto"/>
              <w:bottom w:val="single" w:sz="4" w:space="0" w:color="auto"/>
              <w:right w:val="single" w:sz="4" w:space="0" w:color="auto"/>
            </w:tcBorders>
            <w:shd w:val="clear" w:color="auto" w:fill="E0E0E0"/>
            <w:noWrap/>
            <w:tcMar>
              <w:top w:w="115" w:type="dxa"/>
              <w:left w:w="115" w:type="dxa"/>
              <w:bottom w:w="115" w:type="dxa"/>
              <w:right w:w="115" w:type="dxa"/>
            </w:tcMar>
            <w:vAlign w:val="bottom"/>
          </w:tcPr>
          <w:p w:rsidR="0049497A" w:rsidRPr="00863F4F" w:rsidRDefault="002F5B17" w:rsidP="00585B3A">
            <w:pPr>
              <w:pStyle w:val="TableHeading"/>
              <w:jc w:val="center"/>
            </w:pPr>
            <w:r w:rsidRPr="003147EC">
              <w:t>Independent</w:t>
            </w:r>
            <w:r>
              <w:t xml:space="preserve"> </w:t>
            </w:r>
            <w:r w:rsidR="0049497A" w:rsidRPr="00863F4F">
              <w:t>Testing</w:t>
            </w:r>
          </w:p>
        </w:tc>
        <w:tc>
          <w:tcPr>
            <w:tcW w:w="1800" w:type="dxa"/>
            <w:tcBorders>
              <w:top w:val="single" w:sz="4" w:space="0" w:color="auto"/>
              <w:left w:val="single" w:sz="4" w:space="0" w:color="auto"/>
              <w:bottom w:val="single" w:sz="4" w:space="0" w:color="auto"/>
              <w:right w:val="single" w:sz="4" w:space="0" w:color="auto"/>
            </w:tcBorders>
            <w:shd w:val="clear" w:color="auto" w:fill="E0E0E0"/>
            <w:noWrap/>
            <w:tcMar>
              <w:top w:w="115" w:type="dxa"/>
              <w:left w:w="115" w:type="dxa"/>
              <w:bottom w:w="115" w:type="dxa"/>
              <w:right w:w="115" w:type="dxa"/>
            </w:tcMar>
          </w:tcPr>
          <w:p w:rsidR="0049497A" w:rsidRPr="00863F4F" w:rsidRDefault="00F15A66" w:rsidP="00585B3A">
            <w:pPr>
              <w:pStyle w:val="TableHeading"/>
              <w:jc w:val="center"/>
            </w:pPr>
            <w:r>
              <w:t>IOC</w:t>
            </w:r>
            <w:r w:rsidR="0049497A" w:rsidRPr="00863F4F">
              <w:t xml:space="preserve"> Testing</w:t>
            </w:r>
          </w:p>
        </w:tc>
      </w:tr>
      <w:tr w:rsidR="0049497A" w:rsidRPr="00863F4F" w:rsidTr="00585B3A">
        <w:trPr>
          <w:trHeight w:val="234"/>
        </w:trPr>
        <w:tc>
          <w:tcPr>
            <w:tcW w:w="3927" w:type="dxa"/>
            <w:tcBorders>
              <w:top w:val="single" w:sz="4" w:space="0" w:color="auto"/>
              <w:left w:val="single" w:sz="4" w:space="0" w:color="auto"/>
              <w:bottom w:val="single" w:sz="4" w:space="0" w:color="auto"/>
              <w:right w:val="single" w:sz="4" w:space="0" w:color="auto"/>
            </w:tcBorders>
            <w:noWrap/>
            <w:tcMar>
              <w:top w:w="15" w:type="dxa"/>
              <w:left w:w="115" w:type="dxa"/>
              <w:bottom w:w="0" w:type="dxa"/>
              <w:right w:w="115" w:type="dxa"/>
            </w:tcMar>
            <w:vAlign w:val="bottom"/>
          </w:tcPr>
          <w:p w:rsidR="0049497A" w:rsidRPr="00863F4F" w:rsidRDefault="0049497A" w:rsidP="00585B3A">
            <w:pPr>
              <w:pStyle w:val="TableText"/>
            </w:pPr>
            <w:r w:rsidRPr="00863F4F">
              <w:t>Types of Test</w:t>
            </w:r>
          </w:p>
        </w:tc>
        <w:tc>
          <w:tcPr>
            <w:tcW w:w="1800" w:type="dxa"/>
            <w:tcBorders>
              <w:top w:val="single" w:sz="4" w:space="0" w:color="auto"/>
              <w:left w:val="single" w:sz="4" w:space="0" w:color="auto"/>
              <w:bottom w:val="single" w:sz="4" w:space="0" w:color="auto"/>
              <w:right w:val="single" w:sz="4" w:space="0" w:color="auto"/>
            </w:tcBorders>
            <w:tcMar>
              <w:top w:w="15" w:type="dxa"/>
              <w:left w:w="115" w:type="dxa"/>
              <w:right w:w="115" w:type="dxa"/>
            </w:tcMar>
          </w:tcPr>
          <w:p w:rsidR="0049497A" w:rsidRPr="00863F4F" w:rsidRDefault="0049497A" w:rsidP="00585B3A">
            <w:pPr>
              <w:pStyle w:val="TableText"/>
              <w:jc w:val="center"/>
            </w:pPr>
          </w:p>
        </w:tc>
        <w:tc>
          <w:tcPr>
            <w:tcW w:w="180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49497A" w:rsidRPr="00863F4F" w:rsidRDefault="0049497A" w:rsidP="00585B3A">
            <w:pPr>
              <w:pStyle w:val="TableText"/>
              <w:jc w:val="center"/>
            </w:pPr>
          </w:p>
        </w:tc>
        <w:tc>
          <w:tcPr>
            <w:tcW w:w="1800" w:type="dxa"/>
            <w:tcBorders>
              <w:top w:val="single" w:sz="4" w:space="0" w:color="auto"/>
              <w:left w:val="single" w:sz="4" w:space="0" w:color="auto"/>
              <w:bottom w:val="single" w:sz="4" w:space="0" w:color="auto"/>
              <w:right w:val="single" w:sz="4" w:space="0" w:color="auto"/>
            </w:tcBorders>
            <w:noWrap/>
            <w:tcMar>
              <w:top w:w="15" w:type="dxa"/>
              <w:left w:w="115" w:type="dxa"/>
              <w:right w:w="115" w:type="dxa"/>
            </w:tcMar>
            <w:vAlign w:val="bottom"/>
          </w:tcPr>
          <w:p w:rsidR="0049497A" w:rsidRPr="00863F4F" w:rsidRDefault="0049497A" w:rsidP="00585B3A">
            <w:pPr>
              <w:pStyle w:val="TableText"/>
              <w:jc w:val="center"/>
            </w:pPr>
          </w:p>
        </w:tc>
      </w:tr>
      <w:tr w:rsidR="0049497A" w:rsidRPr="00863F4F" w:rsidTr="00585B3A">
        <w:trPr>
          <w:trHeight w:val="102"/>
        </w:trPr>
        <w:tc>
          <w:tcPr>
            <w:tcW w:w="3927" w:type="dxa"/>
            <w:tcBorders>
              <w:top w:val="single" w:sz="4" w:space="0" w:color="auto"/>
              <w:left w:val="single" w:sz="4" w:space="0" w:color="auto"/>
              <w:bottom w:val="single" w:sz="4" w:space="0" w:color="auto"/>
              <w:right w:val="single" w:sz="4" w:space="0" w:color="auto"/>
            </w:tcBorders>
            <w:noWrap/>
            <w:tcMar>
              <w:top w:w="15" w:type="dxa"/>
              <w:left w:w="115" w:type="dxa"/>
              <w:bottom w:w="0" w:type="dxa"/>
              <w:right w:w="115" w:type="dxa"/>
            </w:tcMar>
            <w:vAlign w:val="bottom"/>
          </w:tcPr>
          <w:p w:rsidR="0049497A" w:rsidRPr="00863F4F" w:rsidRDefault="0049497A" w:rsidP="00585B3A">
            <w:pPr>
              <w:pStyle w:val="TableText"/>
            </w:pPr>
            <w:r w:rsidRPr="00863F4F">
              <w:t>Access Control Testing</w:t>
            </w:r>
          </w:p>
        </w:tc>
        <w:tc>
          <w:tcPr>
            <w:tcW w:w="1800" w:type="dxa"/>
            <w:tcBorders>
              <w:top w:val="single" w:sz="4" w:space="0" w:color="auto"/>
              <w:left w:val="single" w:sz="4" w:space="0" w:color="auto"/>
              <w:bottom w:val="single" w:sz="4" w:space="0" w:color="auto"/>
              <w:right w:val="single" w:sz="4" w:space="0" w:color="auto"/>
            </w:tcBorders>
            <w:tcMar>
              <w:top w:w="15" w:type="dxa"/>
              <w:left w:w="115" w:type="dxa"/>
              <w:right w:w="115" w:type="dxa"/>
            </w:tcMar>
          </w:tcPr>
          <w:p w:rsidR="0049497A" w:rsidRPr="00863F4F" w:rsidRDefault="0049497A" w:rsidP="00585B3A">
            <w:pPr>
              <w:pStyle w:val="TableText"/>
              <w:jc w:val="center"/>
            </w:pPr>
            <w:r w:rsidRPr="00863F4F">
              <w:t>X</w:t>
            </w:r>
          </w:p>
        </w:tc>
        <w:tc>
          <w:tcPr>
            <w:tcW w:w="180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49497A" w:rsidRPr="00863F4F" w:rsidRDefault="0049497A" w:rsidP="00585B3A">
            <w:pPr>
              <w:pStyle w:val="TableText"/>
              <w:jc w:val="center"/>
            </w:pPr>
          </w:p>
        </w:tc>
        <w:tc>
          <w:tcPr>
            <w:tcW w:w="1800" w:type="dxa"/>
            <w:tcBorders>
              <w:top w:val="single" w:sz="4" w:space="0" w:color="auto"/>
              <w:left w:val="single" w:sz="4" w:space="0" w:color="auto"/>
              <w:bottom w:val="single" w:sz="4" w:space="0" w:color="auto"/>
              <w:right w:val="single" w:sz="4" w:space="0" w:color="auto"/>
            </w:tcBorders>
            <w:noWrap/>
            <w:tcMar>
              <w:top w:w="15" w:type="dxa"/>
              <w:left w:w="115" w:type="dxa"/>
              <w:right w:w="115" w:type="dxa"/>
            </w:tcMar>
            <w:vAlign w:val="bottom"/>
          </w:tcPr>
          <w:p w:rsidR="0049497A" w:rsidRPr="00863F4F" w:rsidRDefault="0049497A" w:rsidP="00585B3A">
            <w:pPr>
              <w:pStyle w:val="TableText"/>
              <w:jc w:val="center"/>
            </w:pPr>
          </w:p>
        </w:tc>
      </w:tr>
      <w:tr w:rsidR="0049497A" w:rsidRPr="00863F4F" w:rsidTr="00585B3A">
        <w:trPr>
          <w:trHeight w:val="102"/>
        </w:trPr>
        <w:tc>
          <w:tcPr>
            <w:tcW w:w="3927" w:type="dxa"/>
            <w:tcBorders>
              <w:top w:val="single" w:sz="4" w:space="0" w:color="auto"/>
              <w:left w:val="single" w:sz="4" w:space="0" w:color="auto"/>
              <w:bottom w:val="single" w:sz="4" w:space="0" w:color="auto"/>
              <w:right w:val="single" w:sz="4" w:space="0" w:color="auto"/>
            </w:tcBorders>
            <w:noWrap/>
            <w:tcMar>
              <w:top w:w="15" w:type="dxa"/>
              <w:left w:w="115" w:type="dxa"/>
              <w:bottom w:w="0" w:type="dxa"/>
              <w:right w:w="115" w:type="dxa"/>
            </w:tcMar>
            <w:vAlign w:val="bottom"/>
          </w:tcPr>
          <w:p w:rsidR="0049497A" w:rsidRPr="00863F4F" w:rsidRDefault="0049497A" w:rsidP="00585B3A">
            <w:pPr>
              <w:pStyle w:val="TableText"/>
            </w:pPr>
            <w:r w:rsidRPr="00863F4F">
              <w:t>Benchmark Testing</w:t>
            </w:r>
          </w:p>
        </w:tc>
        <w:tc>
          <w:tcPr>
            <w:tcW w:w="1800" w:type="dxa"/>
            <w:tcBorders>
              <w:top w:val="single" w:sz="4" w:space="0" w:color="auto"/>
              <w:left w:val="single" w:sz="4" w:space="0" w:color="auto"/>
              <w:bottom w:val="single" w:sz="4" w:space="0" w:color="auto"/>
              <w:right w:val="single" w:sz="4" w:space="0" w:color="auto"/>
            </w:tcBorders>
            <w:tcMar>
              <w:top w:w="15" w:type="dxa"/>
              <w:left w:w="115" w:type="dxa"/>
              <w:right w:w="115" w:type="dxa"/>
            </w:tcMar>
          </w:tcPr>
          <w:p w:rsidR="0049497A" w:rsidRPr="00863F4F" w:rsidRDefault="0049497A" w:rsidP="00585B3A">
            <w:pPr>
              <w:pStyle w:val="TableText"/>
              <w:jc w:val="center"/>
            </w:pPr>
          </w:p>
        </w:tc>
        <w:tc>
          <w:tcPr>
            <w:tcW w:w="180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49497A" w:rsidRPr="00863F4F" w:rsidRDefault="0049497A" w:rsidP="00585B3A">
            <w:pPr>
              <w:pStyle w:val="TableText"/>
              <w:jc w:val="center"/>
            </w:pPr>
          </w:p>
        </w:tc>
        <w:tc>
          <w:tcPr>
            <w:tcW w:w="1800" w:type="dxa"/>
            <w:tcBorders>
              <w:top w:val="single" w:sz="4" w:space="0" w:color="auto"/>
              <w:left w:val="single" w:sz="4" w:space="0" w:color="auto"/>
              <w:bottom w:val="single" w:sz="4" w:space="0" w:color="auto"/>
              <w:right w:val="single" w:sz="4" w:space="0" w:color="auto"/>
            </w:tcBorders>
            <w:noWrap/>
            <w:tcMar>
              <w:top w:w="15" w:type="dxa"/>
              <w:left w:w="115" w:type="dxa"/>
              <w:right w:w="115" w:type="dxa"/>
            </w:tcMar>
            <w:vAlign w:val="bottom"/>
          </w:tcPr>
          <w:p w:rsidR="0049497A" w:rsidRPr="00863F4F" w:rsidRDefault="0049497A" w:rsidP="00585B3A">
            <w:pPr>
              <w:pStyle w:val="TableText"/>
              <w:jc w:val="center"/>
            </w:pPr>
          </w:p>
        </w:tc>
      </w:tr>
      <w:tr w:rsidR="0049497A" w:rsidRPr="00863F4F" w:rsidTr="00585B3A">
        <w:trPr>
          <w:trHeight w:val="147"/>
        </w:trPr>
        <w:tc>
          <w:tcPr>
            <w:tcW w:w="3927" w:type="dxa"/>
            <w:tcBorders>
              <w:top w:val="single" w:sz="4" w:space="0" w:color="auto"/>
              <w:left w:val="single" w:sz="4" w:space="0" w:color="auto"/>
              <w:bottom w:val="single" w:sz="4" w:space="0" w:color="auto"/>
              <w:right w:val="single" w:sz="4" w:space="0" w:color="auto"/>
            </w:tcBorders>
            <w:noWrap/>
            <w:tcMar>
              <w:top w:w="15" w:type="dxa"/>
              <w:left w:w="115" w:type="dxa"/>
              <w:bottom w:w="0" w:type="dxa"/>
              <w:right w:w="115" w:type="dxa"/>
            </w:tcMar>
            <w:vAlign w:val="bottom"/>
          </w:tcPr>
          <w:p w:rsidR="0049497A" w:rsidRPr="00863F4F" w:rsidRDefault="0049497A" w:rsidP="00585B3A">
            <w:pPr>
              <w:pStyle w:val="TableText"/>
            </w:pPr>
            <w:r w:rsidRPr="00863F4F">
              <w:t>Build Verification Testing</w:t>
            </w:r>
          </w:p>
        </w:tc>
        <w:tc>
          <w:tcPr>
            <w:tcW w:w="1800" w:type="dxa"/>
            <w:tcBorders>
              <w:top w:val="single" w:sz="4" w:space="0" w:color="auto"/>
              <w:left w:val="single" w:sz="4" w:space="0" w:color="auto"/>
              <w:bottom w:val="single" w:sz="4" w:space="0" w:color="auto"/>
              <w:right w:val="single" w:sz="4" w:space="0" w:color="auto"/>
            </w:tcBorders>
            <w:tcMar>
              <w:top w:w="15" w:type="dxa"/>
              <w:left w:w="115" w:type="dxa"/>
              <w:right w:w="115" w:type="dxa"/>
            </w:tcMar>
          </w:tcPr>
          <w:p w:rsidR="0049497A" w:rsidRPr="00863F4F" w:rsidRDefault="00926A8B" w:rsidP="00585B3A">
            <w:pPr>
              <w:pStyle w:val="TableText"/>
              <w:jc w:val="center"/>
            </w:pPr>
            <w:r>
              <w:t>X</w:t>
            </w:r>
          </w:p>
        </w:tc>
        <w:tc>
          <w:tcPr>
            <w:tcW w:w="180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49497A" w:rsidRPr="00863F4F" w:rsidRDefault="0049497A" w:rsidP="00585B3A">
            <w:pPr>
              <w:pStyle w:val="TableText"/>
              <w:jc w:val="center"/>
            </w:pPr>
          </w:p>
        </w:tc>
        <w:tc>
          <w:tcPr>
            <w:tcW w:w="1800" w:type="dxa"/>
            <w:tcBorders>
              <w:top w:val="single" w:sz="4" w:space="0" w:color="auto"/>
              <w:left w:val="single" w:sz="4" w:space="0" w:color="auto"/>
              <w:bottom w:val="single" w:sz="4" w:space="0" w:color="auto"/>
              <w:right w:val="single" w:sz="4" w:space="0" w:color="auto"/>
            </w:tcBorders>
            <w:tcMar>
              <w:top w:w="15" w:type="dxa"/>
              <w:left w:w="115" w:type="dxa"/>
              <w:right w:w="115" w:type="dxa"/>
            </w:tcMar>
            <w:vAlign w:val="bottom"/>
          </w:tcPr>
          <w:p w:rsidR="0049497A" w:rsidRPr="00863F4F" w:rsidRDefault="0049497A" w:rsidP="00585B3A">
            <w:pPr>
              <w:pStyle w:val="TableText"/>
              <w:jc w:val="center"/>
            </w:pPr>
          </w:p>
        </w:tc>
      </w:tr>
      <w:tr w:rsidR="0049497A" w:rsidRPr="00863F4F" w:rsidTr="00585B3A">
        <w:trPr>
          <w:trHeight w:val="219"/>
        </w:trPr>
        <w:tc>
          <w:tcPr>
            <w:tcW w:w="3927" w:type="dxa"/>
            <w:tcBorders>
              <w:top w:val="single" w:sz="4" w:space="0" w:color="auto"/>
              <w:left w:val="single" w:sz="4" w:space="0" w:color="auto"/>
              <w:bottom w:val="single" w:sz="4" w:space="0" w:color="auto"/>
              <w:right w:val="single" w:sz="4" w:space="0" w:color="auto"/>
            </w:tcBorders>
            <w:noWrap/>
            <w:tcMar>
              <w:top w:w="15" w:type="dxa"/>
              <w:left w:w="115" w:type="dxa"/>
              <w:bottom w:w="0" w:type="dxa"/>
              <w:right w:w="115" w:type="dxa"/>
            </w:tcMar>
            <w:vAlign w:val="bottom"/>
          </w:tcPr>
          <w:p w:rsidR="0049497A" w:rsidRPr="00863F4F" w:rsidRDefault="0049497A" w:rsidP="00585B3A">
            <w:pPr>
              <w:pStyle w:val="TableText"/>
            </w:pPr>
            <w:r w:rsidRPr="00863F4F">
              <w:t>Business Cycle Testing</w:t>
            </w:r>
          </w:p>
        </w:tc>
        <w:tc>
          <w:tcPr>
            <w:tcW w:w="1800" w:type="dxa"/>
            <w:tcBorders>
              <w:top w:val="single" w:sz="4" w:space="0" w:color="auto"/>
              <w:left w:val="single" w:sz="4" w:space="0" w:color="auto"/>
              <w:bottom w:val="single" w:sz="4" w:space="0" w:color="auto"/>
              <w:right w:val="single" w:sz="4" w:space="0" w:color="auto"/>
            </w:tcBorders>
            <w:tcMar>
              <w:top w:w="15" w:type="dxa"/>
              <w:left w:w="115" w:type="dxa"/>
              <w:right w:w="115" w:type="dxa"/>
            </w:tcMar>
          </w:tcPr>
          <w:p w:rsidR="0049497A" w:rsidRPr="00863F4F" w:rsidRDefault="0049497A" w:rsidP="00585B3A">
            <w:pPr>
              <w:pStyle w:val="TableText"/>
              <w:jc w:val="center"/>
            </w:pPr>
          </w:p>
        </w:tc>
        <w:tc>
          <w:tcPr>
            <w:tcW w:w="180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49497A" w:rsidRPr="00863F4F" w:rsidRDefault="0049497A" w:rsidP="00585B3A">
            <w:pPr>
              <w:pStyle w:val="TableText"/>
              <w:jc w:val="center"/>
            </w:pPr>
          </w:p>
        </w:tc>
        <w:tc>
          <w:tcPr>
            <w:tcW w:w="1800" w:type="dxa"/>
            <w:tcBorders>
              <w:top w:val="single" w:sz="4" w:space="0" w:color="auto"/>
              <w:left w:val="single" w:sz="4" w:space="0" w:color="auto"/>
              <w:bottom w:val="single" w:sz="4" w:space="0" w:color="auto"/>
              <w:right w:val="single" w:sz="4" w:space="0" w:color="auto"/>
            </w:tcBorders>
            <w:noWrap/>
            <w:tcMar>
              <w:top w:w="15" w:type="dxa"/>
              <w:left w:w="115" w:type="dxa"/>
              <w:right w:w="115" w:type="dxa"/>
            </w:tcMar>
            <w:vAlign w:val="bottom"/>
          </w:tcPr>
          <w:p w:rsidR="0049497A" w:rsidRPr="00863F4F" w:rsidRDefault="0049497A" w:rsidP="00585B3A">
            <w:pPr>
              <w:pStyle w:val="TableText"/>
              <w:jc w:val="center"/>
            </w:pPr>
          </w:p>
        </w:tc>
      </w:tr>
      <w:tr w:rsidR="0049497A" w:rsidRPr="00863F4F" w:rsidTr="00585B3A">
        <w:trPr>
          <w:trHeight w:val="165"/>
        </w:trPr>
        <w:tc>
          <w:tcPr>
            <w:tcW w:w="3927" w:type="dxa"/>
            <w:tcBorders>
              <w:top w:val="single" w:sz="4" w:space="0" w:color="auto"/>
              <w:left w:val="single" w:sz="4" w:space="0" w:color="auto"/>
              <w:bottom w:val="single" w:sz="4" w:space="0" w:color="auto"/>
              <w:right w:val="single" w:sz="4" w:space="0" w:color="auto"/>
            </w:tcBorders>
            <w:noWrap/>
            <w:tcMar>
              <w:top w:w="15" w:type="dxa"/>
              <w:left w:w="115" w:type="dxa"/>
              <w:bottom w:w="0" w:type="dxa"/>
              <w:right w:w="115" w:type="dxa"/>
            </w:tcMar>
            <w:vAlign w:val="bottom"/>
          </w:tcPr>
          <w:p w:rsidR="0049497A" w:rsidRPr="00863F4F" w:rsidRDefault="0049497A" w:rsidP="00585B3A">
            <w:pPr>
              <w:pStyle w:val="TableText"/>
            </w:pPr>
            <w:r w:rsidRPr="00863F4F">
              <w:t>Compliance Testing</w:t>
            </w:r>
          </w:p>
        </w:tc>
        <w:tc>
          <w:tcPr>
            <w:tcW w:w="1800" w:type="dxa"/>
            <w:tcBorders>
              <w:top w:val="single" w:sz="4" w:space="0" w:color="auto"/>
              <w:left w:val="single" w:sz="4" w:space="0" w:color="auto"/>
              <w:bottom w:val="single" w:sz="4" w:space="0" w:color="auto"/>
              <w:right w:val="single" w:sz="4" w:space="0" w:color="auto"/>
            </w:tcBorders>
            <w:tcMar>
              <w:top w:w="15" w:type="dxa"/>
              <w:left w:w="115" w:type="dxa"/>
              <w:right w:w="115" w:type="dxa"/>
            </w:tcMar>
          </w:tcPr>
          <w:p w:rsidR="0049497A" w:rsidRPr="00863F4F" w:rsidRDefault="0049497A" w:rsidP="00585B3A">
            <w:pPr>
              <w:pStyle w:val="TableText"/>
              <w:jc w:val="center"/>
            </w:pPr>
            <w:r w:rsidRPr="00863F4F">
              <w:t>X</w:t>
            </w:r>
          </w:p>
        </w:tc>
        <w:tc>
          <w:tcPr>
            <w:tcW w:w="180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49497A" w:rsidRPr="00863F4F" w:rsidRDefault="0049497A" w:rsidP="00585B3A">
            <w:pPr>
              <w:pStyle w:val="TableText"/>
              <w:jc w:val="center"/>
            </w:pPr>
          </w:p>
        </w:tc>
        <w:tc>
          <w:tcPr>
            <w:tcW w:w="1800" w:type="dxa"/>
            <w:tcBorders>
              <w:top w:val="single" w:sz="4" w:space="0" w:color="auto"/>
              <w:left w:val="single" w:sz="4" w:space="0" w:color="auto"/>
              <w:bottom w:val="single" w:sz="4" w:space="0" w:color="auto"/>
              <w:right w:val="single" w:sz="4" w:space="0" w:color="auto"/>
            </w:tcBorders>
            <w:noWrap/>
            <w:tcMar>
              <w:top w:w="15" w:type="dxa"/>
              <w:left w:w="115" w:type="dxa"/>
              <w:right w:w="115" w:type="dxa"/>
            </w:tcMar>
            <w:vAlign w:val="bottom"/>
          </w:tcPr>
          <w:p w:rsidR="0049497A" w:rsidRPr="00863F4F" w:rsidRDefault="0049497A" w:rsidP="00585B3A">
            <w:pPr>
              <w:pStyle w:val="TableText"/>
              <w:jc w:val="center"/>
            </w:pPr>
          </w:p>
        </w:tc>
      </w:tr>
      <w:tr w:rsidR="00C75321" w:rsidRPr="00863F4F" w:rsidTr="00585B3A">
        <w:trPr>
          <w:trHeight w:val="102"/>
        </w:trPr>
        <w:tc>
          <w:tcPr>
            <w:tcW w:w="3927" w:type="dxa"/>
            <w:tcBorders>
              <w:top w:val="single" w:sz="4" w:space="0" w:color="auto"/>
              <w:left w:val="single" w:sz="4" w:space="0" w:color="auto"/>
              <w:bottom w:val="single" w:sz="4" w:space="0" w:color="auto"/>
              <w:right w:val="single" w:sz="4" w:space="0" w:color="auto"/>
            </w:tcBorders>
            <w:noWrap/>
            <w:tcMar>
              <w:top w:w="15" w:type="dxa"/>
              <w:left w:w="115" w:type="dxa"/>
              <w:bottom w:w="0" w:type="dxa"/>
              <w:right w:w="115" w:type="dxa"/>
            </w:tcMar>
            <w:vAlign w:val="bottom"/>
          </w:tcPr>
          <w:p w:rsidR="00C75321" w:rsidRPr="00863F4F" w:rsidRDefault="00C75321" w:rsidP="00585B3A">
            <w:pPr>
              <w:pStyle w:val="TableText"/>
            </w:pPr>
            <w:r>
              <w:t>Component Integration Testing</w:t>
            </w:r>
          </w:p>
        </w:tc>
        <w:tc>
          <w:tcPr>
            <w:tcW w:w="1800" w:type="dxa"/>
            <w:tcBorders>
              <w:top w:val="single" w:sz="4" w:space="0" w:color="auto"/>
              <w:left w:val="single" w:sz="4" w:space="0" w:color="auto"/>
              <w:bottom w:val="single" w:sz="4" w:space="0" w:color="auto"/>
              <w:right w:val="single" w:sz="4" w:space="0" w:color="auto"/>
            </w:tcBorders>
            <w:tcMar>
              <w:top w:w="15" w:type="dxa"/>
              <w:left w:w="115" w:type="dxa"/>
              <w:right w:w="115" w:type="dxa"/>
            </w:tcMar>
          </w:tcPr>
          <w:p w:rsidR="00C75321" w:rsidRPr="00863F4F" w:rsidRDefault="00C75321" w:rsidP="00585B3A">
            <w:pPr>
              <w:pStyle w:val="TableText"/>
              <w:jc w:val="center"/>
            </w:pPr>
          </w:p>
        </w:tc>
        <w:tc>
          <w:tcPr>
            <w:tcW w:w="180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C75321" w:rsidRPr="00863F4F" w:rsidRDefault="00C75321" w:rsidP="00585B3A">
            <w:pPr>
              <w:pStyle w:val="TableText"/>
              <w:jc w:val="center"/>
            </w:pPr>
          </w:p>
        </w:tc>
        <w:tc>
          <w:tcPr>
            <w:tcW w:w="1800" w:type="dxa"/>
            <w:tcBorders>
              <w:top w:val="single" w:sz="4" w:space="0" w:color="auto"/>
              <w:left w:val="single" w:sz="4" w:space="0" w:color="auto"/>
              <w:bottom w:val="single" w:sz="4" w:space="0" w:color="auto"/>
              <w:right w:val="single" w:sz="4" w:space="0" w:color="auto"/>
            </w:tcBorders>
            <w:noWrap/>
            <w:tcMar>
              <w:top w:w="15" w:type="dxa"/>
              <w:left w:w="115" w:type="dxa"/>
              <w:right w:w="115" w:type="dxa"/>
            </w:tcMar>
            <w:vAlign w:val="bottom"/>
          </w:tcPr>
          <w:p w:rsidR="00C75321" w:rsidRPr="00863F4F" w:rsidRDefault="00C75321" w:rsidP="00585B3A">
            <w:pPr>
              <w:pStyle w:val="TableText"/>
              <w:jc w:val="center"/>
            </w:pPr>
          </w:p>
        </w:tc>
      </w:tr>
      <w:tr w:rsidR="0049497A" w:rsidRPr="00863F4F" w:rsidTr="00585B3A">
        <w:trPr>
          <w:trHeight w:val="102"/>
        </w:trPr>
        <w:tc>
          <w:tcPr>
            <w:tcW w:w="3927" w:type="dxa"/>
            <w:tcBorders>
              <w:top w:val="single" w:sz="4" w:space="0" w:color="auto"/>
              <w:left w:val="single" w:sz="4" w:space="0" w:color="auto"/>
              <w:bottom w:val="single" w:sz="4" w:space="0" w:color="auto"/>
              <w:right w:val="single" w:sz="4" w:space="0" w:color="auto"/>
            </w:tcBorders>
            <w:noWrap/>
            <w:tcMar>
              <w:top w:w="15" w:type="dxa"/>
              <w:left w:w="115" w:type="dxa"/>
              <w:bottom w:w="0" w:type="dxa"/>
              <w:right w:w="115" w:type="dxa"/>
            </w:tcMar>
            <w:vAlign w:val="bottom"/>
          </w:tcPr>
          <w:p w:rsidR="0049497A" w:rsidRPr="00863F4F" w:rsidRDefault="0049497A" w:rsidP="00585B3A">
            <w:pPr>
              <w:pStyle w:val="TableText"/>
            </w:pPr>
            <w:r w:rsidRPr="00863F4F">
              <w:t>Configuration Testing</w:t>
            </w:r>
          </w:p>
        </w:tc>
        <w:tc>
          <w:tcPr>
            <w:tcW w:w="1800" w:type="dxa"/>
            <w:tcBorders>
              <w:top w:val="single" w:sz="4" w:space="0" w:color="auto"/>
              <w:left w:val="single" w:sz="4" w:space="0" w:color="auto"/>
              <w:bottom w:val="single" w:sz="4" w:space="0" w:color="auto"/>
              <w:right w:val="single" w:sz="4" w:space="0" w:color="auto"/>
            </w:tcBorders>
            <w:tcMar>
              <w:top w:w="15" w:type="dxa"/>
              <w:left w:w="115" w:type="dxa"/>
              <w:right w:w="115" w:type="dxa"/>
            </w:tcMar>
          </w:tcPr>
          <w:p w:rsidR="0049497A" w:rsidRPr="00863F4F" w:rsidRDefault="0049497A" w:rsidP="00585B3A">
            <w:pPr>
              <w:pStyle w:val="TableText"/>
              <w:jc w:val="center"/>
            </w:pPr>
          </w:p>
        </w:tc>
        <w:tc>
          <w:tcPr>
            <w:tcW w:w="180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49497A" w:rsidRPr="00863F4F" w:rsidRDefault="0049497A" w:rsidP="00585B3A">
            <w:pPr>
              <w:pStyle w:val="TableText"/>
              <w:jc w:val="center"/>
            </w:pPr>
          </w:p>
        </w:tc>
        <w:tc>
          <w:tcPr>
            <w:tcW w:w="1800" w:type="dxa"/>
            <w:tcBorders>
              <w:top w:val="single" w:sz="4" w:space="0" w:color="auto"/>
              <w:left w:val="single" w:sz="4" w:space="0" w:color="auto"/>
              <w:bottom w:val="single" w:sz="4" w:space="0" w:color="auto"/>
              <w:right w:val="single" w:sz="4" w:space="0" w:color="auto"/>
            </w:tcBorders>
            <w:noWrap/>
            <w:tcMar>
              <w:top w:w="15" w:type="dxa"/>
              <w:left w:w="115" w:type="dxa"/>
              <w:right w:w="115" w:type="dxa"/>
            </w:tcMar>
            <w:vAlign w:val="bottom"/>
          </w:tcPr>
          <w:p w:rsidR="0049497A" w:rsidRPr="00863F4F" w:rsidRDefault="0049497A" w:rsidP="00585B3A">
            <w:pPr>
              <w:pStyle w:val="TableText"/>
              <w:jc w:val="center"/>
            </w:pPr>
          </w:p>
        </w:tc>
      </w:tr>
      <w:tr w:rsidR="0049497A" w:rsidRPr="00863F4F" w:rsidTr="00585B3A">
        <w:trPr>
          <w:trHeight w:val="210"/>
        </w:trPr>
        <w:tc>
          <w:tcPr>
            <w:tcW w:w="3927" w:type="dxa"/>
            <w:tcBorders>
              <w:top w:val="single" w:sz="4" w:space="0" w:color="auto"/>
              <w:left w:val="single" w:sz="4" w:space="0" w:color="auto"/>
              <w:bottom w:val="single" w:sz="4" w:space="0" w:color="auto"/>
              <w:right w:val="single" w:sz="4" w:space="0" w:color="auto"/>
            </w:tcBorders>
            <w:noWrap/>
            <w:tcMar>
              <w:top w:w="15" w:type="dxa"/>
              <w:left w:w="115" w:type="dxa"/>
              <w:bottom w:w="0" w:type="dxa"/>
              <w:right w:w="115" w:type="dxa"/>
            </w:tcMar>
            <w:vAlign w:val="bottom"/>
          </w:tcPr>
          <w:p w:rsidR="0049497A" w:rsidRPr="00863F4F" w:rsidRDefault="0049497A" w:rsidP="00585B3A">
            <w:pPr>
              <w:pStyle w:val="TableText"/>
            </w:pPr>
            <w:r w:rsidRPr="00863F4F">
              <w:t>Contention Testing</w:t>
            </w:r>
          </w:p>
        </w:tc>
        <w:tc>
          <w:tcPr>
            <w:tcW w:w="1800" w:type="dxa"/>
            <w:tcBorders>
              <w:top w:val="single" w:sz="4" w:space="0" w:color="auto"/>
              <w:left w:val="single" w:sz="4" w:space="0" w:color="auto"/>
              <w:bottom w:val="single" w:sz="4" w:space="0" w:color="auto"/>
              <w:right w:val="single" w:sz="4" w:space="0" w:color="auto"/>
            </w:tcBorders>
            <w:tcMar>
              <w:top w:w="15" w:type="dxa"/>
              <w:left w:w="115" w:type="dxa"/>
              <w:right w:w="115" w:type="dxa"/>
            </w:tcMar>
          </w:tcPr>
          <w:p w:rsidR="0049497A" w:rsidRPr="00863F4F" w:rsidRDefault="0049497A" w:rsidP="00585B3A">
            <w:pPr>
              <w:pStyle w:val="TableText"/>
              <w:jc w:val="center"/>
            </w:pPr>
          </w:p>
        </w:tc>
        <w:tc>
          <w:tcPr>
            <w:tcW w:w="180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49497A" w:rsidRPr="00863F4F" w:rsidRDefault="0049497A" w:rsidP="00585B3A">
            <w:pPr>
              <w:pStyle w:val="TableText"/>
              <w:jc w:val="center"/>
            </w:pPr>
          </w:p>
        </w:tc>
        <w:tc>
          <w:tcPr>
            <w:tcW w:w="1800" w:type="dxa"/>
            <w:tcBorders>
              <w:top w:val="single" w:sz="4" w:space="0" w:color="auto"/>
              <w:left w:val="single" w:sz="4" w:space="0" w:color="auto"/>
              <w:bottom w:val="single" w:sz="4" w:space="0" w:color="auto"/>
              <w:right w:val="single" w:sz="4" w:space="0" w:color="auto"/>
            </w:tcBorders>
            <w:noWrap/>
            <w:tcMar>
              <w:top w:w="15" w:type="dxa"/>
              <w:left w:w="115" w:type="dxa"/>
              <w:right w:w="115" w:type="dxa"/>
            </w:tcMar>
            <w:vAlign w:val="bottom"/>
          </w:tcPr>
          <w:p w:rsidR="0049497A" w:rsidRPr="00863F4F" w:rsidRDefault="0049497A" w:rsidP="00585B3A">
            <w:pPr>
              <w:pStyle w:val="TableText"/>
              <w:jc w:val="center"/>
            </w:pPr>
          </w:p>
        </w:tc>
      </w:tr>
      <w:tr w:rsidR="0049497A" w:rsidRPr="00863F4F" w:rsidTr="00585B3A">
        <w:trPr>
          <w:trHeight w:val="129"/>
        </w:trPr>
        <w:tc>
          <w:tcPr>
            <w:tcW w:w="3927" w:type="dxa"/>
            <w:tcBorders>
              <w:top w:val="single" w:sz="4" w:space="0" w:color="auto"/>
              <w:left w:val="single" w:sz="4" w:space="0" w:color="auto"/>
              <w:bottom w:val="single" w:sz="4" w:space="0" w:color="auto"/>
              <w:right w:val="single" w:sz="4" w:space="0" w:color="auto"/>
            </w:tcBorders>
            <w:noWrap/>
            <w:tcMar>
              <w:top w:w="15" w:type="dxa"/>
              <w:left w:w="115" w:type="dxa"/>
              <w:bottom w:w="0" w:type="dxa"/>
              <w:right w:w="115" w:type="dxa"/>
            </w:tcMar>
            <w:vAlign w:val="bottom"/>
          </w:tcPr>
          <w:p w:rsidR="0049497A" w:rsidRPr="00863F4F" w:rsidRDefault="0049497A" w:rsidP="00585B3A">
            <w:pPr>
              <w:pStyle w:val="TableText"/>
            </w:pPr>
            <w:r w:rsidRPr="00863F4F">
              <w:t>Data and Database Integrity Testing</w:t>
            </w:r>
          </w:p>
        </w:tc>
        <w:tc>
          <w:tcPr>
            <w:tcW w:w="1800" w:type="dxa"/>
            <w:tcBorders>
              <w:top w:val="single" w:sz="4" w:space="0" w:color="auto"/>
              <w:left w:val="single" w:sz="4" w:space="0" w:color="auto"/>
              <w:bottom w:val="single" w:sz="4" w:space="0" w:color="auto"/>
              <w:right w:val="single" w:sz="4" w:space="0" w:color="auto"/>
            </w:tcBorders>
            <w:tcMar>
              <w:top w:w="15" w:type="dxa"/>
              <w:left w:w="115" w:type="dxa"/>
              <w:right w:w="115" w:type="dxa"/>
            </w:tcMar>
          </w:tcPr>
          <w:p w:rsidR="0049497A" w:rsidRPr="00863F4F" w:rsidRDefault="0049497A" w:rsidP="00585B3A">
            <w:pPr>
              <w:pStyle w:val="TableText"/>
              <w:jc w:val="center"/>
            </w:pPr>
          </w:p>
        </w:tc>
        <w:tc>
          <w:tcPr>
            <w:tcW w:w="180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49497A" w:rsidRPr="00863F4F" w:rsidRDefault="0049497A" w:rsidP="00585B3A">
            <w:pPr>
              <w:pStyle w:val="TableText"/>
              <w:jc w:val="center"/>
            </w:pPr>
          </w:p>
        </w:tc>
        <w:tc>
          <w:tcPr>
            <w:tcW w:w="1800" w:type="dxa"/>
            <w:tcBorders>
              <w:top w:val="single" w:sz="4" w:space="0" w:color="auto"/>
              <w:left w:val="single" w:sz="4" w:space="0" w:color="auto"/>
              <w:bottom w:val="single" w:sz="4" w:space="0" w:color="auto"/>
              <w:right w:val="single" w:sz="4" w:space="0" w:color="auto"/>
            </w:tcBorders>
            <w:noWrap/>
            <w:tcMar>
              <w:top w:w="15" w:type="dxa"/>
              <w:left w:w="115" w:type="dxa"/>
              <w:right w:w="115" w:type="dxa"/>
            </w:tcMar>
            <w:vAlign w:val="bottom"/>
          </w:tcPr>
          <w:p w:rsidR="0049497A" w:rsidRPr="00863F4F" w:rsidRDefault="0049497A" w:rsidP="00585B3A">
            <w:pPr>
              <w:pStyle w:val="TableText"/>
              <w:jc w:val="center"/>
            </w:pPr>
          </w:p>
        </w:tc>
      </w:tr>
      <w:tr w:rsidR="0049497A" w:rsidRPr="00863F4F" w:rsidTr="00585B3A">
        <w:trPr>
          <w:trHeight w:val="120"/>
        </w:trPr>
        <w:tc>
          <w:tcPr>
            <w:tcW w:w="3927" w:type="dxa"/>
            <w:tcBorders>
              <w:top w:val="single" w:sz="4" w:space="0" w:color="auto"/>
              <w:left w:val="single" w:sz="4" w:space="0" w:color="auto"/>
              <w:bottom w:val="single" w:sz="4" w:space="0" w:color="auto"/>
              <w:right w:val="single" w:sz="4" w:space="0" w:color="auto"/>
            </w:tcBorders>
            <w:noWrap/>
            <w:tcMar>
              <w:top w:w="15" w:type="dxa"/>
              <w:left w:w="115" w:type="dxa"/>
              <w:bottom w:w="0" w:type="dxa"/>
              <w:right w:w="115" w:type="dxa"/>
            </w:tcMar>
            <w:vAlign w:val="bottom"/>
          </w:tcPr>
          <w:p w:rsidR="0049497A" w:rsidRPr="00863F4F" w:rsidRDefault="0049497A" w:rsidP="00585B3A">
            <w:pPr>
              <w:pStyle w:val="TableText"/>
            </w:pPr>
            <w:r w:rsidRPr="00863F4F">
              <w:t>Documentation Testing</w:t>
            </w:r>
          </w:p>
        </w:tc>
        <w:tc>
          <w:tcPr>
            <w:tcW w:w="1800" w:type="dxa"/>
            <w:tcBorders>
              <w:top w:val="single" w:sz="4" w:space="0" w:color="auto"/>
              <w:left w:val="single" w:sz="4" w:space="0" w:color="auto"/>
              <w:bottom w:val="single" w:sz="4" w:space="0" w:color="auto"/>
              <w:right w:val="single" w:sz="4" w:space="0" w:color="auto"/>
            </w:tcBorders>
            <w:tcMar>
              <w:top w:w="15" w:type="dxa"/>
              <w:left w:w="115" w:type="dxa"/>
              <w:right w:w="115" w:type="dxa"/>
            </w:tcMar>
          </w:tcPr>
          <w:p w:rsidR="0049497A" w:rsidRPr="00863F4F" w:rsidRDefault="0049497A" w:rsidP="00585B3A">
            <w:pPr>
              <w:pStyle w:val="TableText"/>
              <w:jc w:val="center"/>
            </w:pPr>
            <w:r w:rsidRPr="00863F4F">
              <w:t>X</w:t>
            </w:r>
          </w:p>
        </w:tc>
        <w:tc>
          <w:tcPr>
            <w:tcW w:w="180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49497A" w:rsidRPr="00863F4F" w:rsidRDefault="0049497A" w:rsidP="00585B3A">
            <w:pPr>
              <w:pStyle w:val="TableText"/>
              <w:jc w:val="center"/>
            </w:pPr>
          </w:p>
        </w:tc>
        <w:tc>
          <w:tcPr>
            <w:tcW w:w="1800" w:type="dxa"/>
            <w:tcBorders>
              <w:top w:val="single" w:sz="4" w:space="0" w:color="auto"/>
              <w:left w:val="single" w:sz="4" w:space="0" w:color="auto"/>
              <w:bottom w:val="single" w:sz="4" w:space="0" w:color="auto"/>
              <w:right w:val="single" w:sz="4" w:space="0" w:color="auto"/>
            </w:tcBorders>
            <w:noWrap/>
            <w:tcMar>
              <w:top w:w="15" w:type="dxa"/>
              <w:left w:w="115" w:type="dxa"/>
              <w:right w:w="115" w:type="dxa"/>
            </w:tcMar>
            <w:vAlign w:val="bottom"/>
          </w:tcPr>
          <w:p w:rsidR="0049497A" w:rsidRPr="00863F4F" w:rsidRDefault="0049497A" w:rsidP="00585B3A">
            <w:pPr>
              <w:pStyle w:val="TableText"/>
              <w:jc w:val="center"/>
            </w:pPr>
          </w:p>
        </w:tc>
      </w:tr>
      <w:tr w:rsidR="0049497A" w:rsidRPr="00863F4F" w:rsidTr="00585B3A">
        <w:trPr>
          <w:trHeight w:val="129"/>
        </w:trPr>
        <w:tc>
          <w:tcPr>
            <w:tcW w:w="3927" w:type="dxa"/>
            <w:tcBorders>
              <w:top w:val="nil"/>
              <w:left w:val="single" w:sz="4" w:space="0" w:color="auto"/>
              <w:bottom w:val="single" w:sz="4" w:space="0" w:color="auto"/>
              <w:right w:val="single" w:sz="4" w:space="0" w:color="auto"/>
            </w:tcBorders>
            <w:noWrap/>
            <w:tcMar>
              <w:top w:w="15" w:type="dxa"/>
              <w:left w:w="115" w:type="dxa"/>
              <w:bottom w:w="0" w:type="dxa"/>
              <w:right w:w="115" w:type="dxa"/>
            </w:tcMar>
            <w:vAlign w:val="bottom"/>
          </w:tcPr>
          <w:p w:rsidR="0049497A" w:rsidRPr="00863F4F" w:rsidRDefault="0049497A" w:rsidP="00585B3A">
            <w:pPr>
              <w:pStyle w:val="TableText"/>
            </w:pPr>
            <w:r w:rsidRPr="00863F4F">
              <w:t>Error Analysis Testing</w:t>
            </w:r>
          </w:p>
        </w:tc>
        <w:tc>
          <w:tcPr>
            <w:tcW w:w="1800" w:type="dxa"/>
            <w:tcBorders>
              <w:top w:val="single" w:sz="4" w:space="0" w:color="auto"/>
              <w:left w:val="nil"/>
              <w:bottom w:val="single" w:sz="4" w:space="0" w:color="auto"/>
              <w:right w:val="single" w:sz="4" w:space="0" w:color="auto"/>
            </w:tcBorders>
            <w:tcMar>
              <w:top w:w="15" w:type="dxa"/>
              <w:left w:w="115" w:type="dxa"/>
              <w:right w:w="115" w:type="dxa"/>
            </w:tcMar>
          </w:tcPr>
          <w:p w:rsidR="0049497A" w:rsidRPr="00863F4F" w:rsidRDefault="0049497A" w:rsidP="00585B3A">
            <w:pPr>
              <w:pStyle w:val="TableText"/>
              <w:jc w:val="center"/>
            </w:pPr>
          </w:p>
        </w:tc>
        <w:tc>
          <w:tcPr>
            <w:tcW w:w="180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49497A" w:rsidRPr="00863F4F" w:rsidRDefault="0049497A" w:rsidP="00585B3A">
            <w:pPr>
              <w:pStyle w:val="TableText"/>
              <w:jc w:val="center"/>
            </w:pPr>
          </w:p>
        </w:tc>
        <w:tc>
          <w:tcPr>
            <w:tcW w:w="1800" w:type="dxa"/>
            <w:tcBorders>
              <w:top w:val="single" w:sz="4" w:space="0" w:color="auto"/>
              <w:left w:val="single" w:sz="4" w:space="0" w:color="auto"/>
              <w:bottom w:val="single" w:sz="4" w:space="0" w:color="auto"/>
              <w:right w:val="single" w:sz="4" w:space="0" w:color="auto"/>
            </w:tcBorders>
            <w:noWrap/>
            <w:tcMar>
              <w:top w:w="15" w:type="dxa"/>
              <w:left w:w="115" w:type="dxa"/>
              <w:right w:w="115" w:type="dxa"/>
            </w:tcMar>
            <w:vAlign w:val="bottom"/>
          </w:tcPr>
          <w:p w:rsidR="0049497A" w:rsidRPr="00863F4F" w:rsidRDefault="0049497A" w:rsidP="00585B3A">
            <w:pPr>
              <w:pStyle w:val="TableText"/>
              <w:jc w:val="center"/>
            </w:pPr>
          </w:p>
        </w:tc>
      </w:tr>
      <w:tr w:rsidR="0049497A" w:rsidRPr="00863F4F" w:rsidTr="00585B3A">
        <w:trPr>
          <w:trHeight w:val="255"/>
        </w:trPr>
        <w:tc>
          <w:tcPr>
            <w:tcW w:w="3927" w:type="dxa"/>
            <w:tcBorders>
              <w:top w:val="nil"/>
              <w:left w:val="single" w:sz="4" w:space="0" w:color="auto"/>
              <w:bottom w:val="single" w:sz="4" w:space="0" w:color="auto"/>
              <w:right w:val="single" w:sz="4" w:space="0" w:color="auto"/>
            </w:tcBorders>
            <w:noWrap/>
            <w:tcMar>
              <w:top w:w="15" w:type="dxa"/>
              <w:left w:w="115" w:type="dxa"/>
              <w:bottom w:w="0" w:type="dxa"/>
              <w:right w:w="115" w:type="dxa"/>
            </w:tcMar>
            <w:vAlign w:val="bottom"/>
          </w:tcPr>
          <w:p w:rsidR="0049497A" w:rsidRPr="00863F4F" w:rsidRDefault="0049497A" w:rsidP="00585B3A">
            <w:pPr>
              <w:pStyle w:val="TableText"/>
            </w:pPr>
            <w:r w:rsidRPr="00863F4F">
              <w:t>Exploratory Testing</w:t>
            </w:r>
          </w:p>
        </w:tc>
        <w:tc>
          <w:tcPr>
            <w:tcW w:w="1800" w:type="dxa"/>
            <w:tcBorders>
              <w:top w:val="single" w:sz="4" w:space="0" w:color="auto"/>
              <w:left w:val="nil"/>
              <w:bottom w:val="single" w:sz="4" w:space="0" w:color="auto"/>
              <w:right w:val="single" w:sz="4" w:space="0" w:color="auto"/>
            </w:tcBorders>
            <w:tcMar>
              <w:top w:w="15" w:type="dxa"/>
              <w:left w:w="115" w:type="dxa"/>
              <w:right w:w="115" w:type="dxa"/>
            </w:tcMar>
          </w:tcPr>
          <w:p w:rsidR="0049497A" w:rsidRPr="00863F4F" w:rsidRDefault="0049497A" w:rsidP="00585B3A">
            <w:pPr>
              <w:pStyle w:val="TableText"/>
              <w:jc w:val="center"/>
            </w:pPr>
            <w:r w:rsidRPr="00863F4F">
              <w:t>X</w:t>
            </w:r>
          </w:p>
        </w:tc>
        <w:tc>
          <w:tcPr>
            <w:tcW w:w="180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49497A" w:rsidRPr="00863F4F" w:rsidRDefault="0049497A" w:rsidP="00585B3A">
            <w:pPr>
              <w:pStyle w:val="TableText"/>
              <w:jc w:val="center"/>
            </w:pPr>
          </w:p>
        </w:tc>
        <w:tc>
          <w:tcPr>
            <w:tcW w:w="1800" w:type="dxa"/>
            <w:tcBorders>
              <w:top w:val="single" w:sz="4" w:space="0" w:color="auto"/>
              <w:left w:val="single" w:sz="4" w:space="0" w:color="auto"/>
              <w:bottom w:val="single" w:sz="4" w:space="0" w:color="auto"/>
              <w:right w:val="single" w:sz="4" w:space="0" w:color="auto"/>
            </w:tcBorders>
            <w:noWrap/>
            <w:tcMar>
              <w:top w:w="15" w:type="dxa"/>
              <w:left w:w="115" w:type="dxa"/>
              <w:right w:w="115" w:type="dxa"/>
            </w:tcMar>
            <w:vAlign w:val="bottom"/>
          </w:tcPr>
          <w:p w:rsidR="0049497A" w:rsidRPr="00863F4F" w:rsidRDefault="0049497A" w:rsidP="00585B3A">
            <w:pPr>
              <w:pStyle w:val="TableText"/>
              <w:jc w:val="center"/>
            </w:pPr>
          </w:p>
        </w:tc>
      </w:tr>
      <w:tr w:rsidR="0049497A" w:rsidRPr="00863F4F" w:rsidTr="00585B3A">
        <w:trPr>
          <w:trHeight w:val="165"/>
        </w:trPr>
        <w:tc>
          <w:tcPr>
            <w:tcW w:w="3927" w:type="dxa"/>
            <w:tcBorders>
              <w:top w:val="nil"/>
              <w:left w:val="single" w:sz="4" w:space="0" w:color="auto"/>
              <w:bottom w:val="single" w:sz="4" w:space="0" w:color="auto"/>
              <w:right w:val="single" w:sz="4" w:space="0" w:color="auto"/>
            </w:tcBorders>
            <w:noWrap/>
            <w:tcMar>
              <w:top w:w="15" w:type="dxa"/>
              <w:left w:w="115" w:type="dxa"/>
              <w:bottom w:w="0" w:type="dxa"/>
              <w:right w:w="115" w:type="dxa"/>
            </w:tcMar>
            <w:vAlign w:val="bottom"/>
          </w:tcPr>
          <w:p w:rsidR="0049497A" w:rsidRPr="00863F4F" w:rsidRDefault="0049497A" w:rsidP="00585B3A">
            <w:pPr>
              <w:pStyle w:val="TableText"/>
            </w:pPr>
            <w:r w:rsidRPr="00863F4F">
              <w:t>Failover Testing</w:t>
            </w:r>
          </w:p>
        </w:tc>
        <w:tc>
          <w:tcPr>
            <w:tcW w:w="1800" w:type="dxa"/>
            <w:tcBorders>
              <w:top w:val="single" w:sz="4" w:space="0" w:color="auto"/>
              <w:left w:val="nil"/>
              <w:bottom w:val="single" w:sz="4" w:space="0" w:color="auto"/>
              <w:right w:val="single" w:sz="4" w:space="0" w:color="auto"/>
            </w:tcBorders>
            <w:tcMar>
              <w:top w:w="15" w:type="dxa"/>
              <w:left w:w="115" w:type="dxa"/>
              <w:right w:w="115" w:type="dxa"/>
            </w:tcMar>
          </w:tcPr>
          <w:p w:rsidR="0049497A" w:rsidRPr="00863F4F" w:rsidRDefault="0049497A" w:rsidP="00585B3A">
            <w:pPr>
              <w:pStyle w:val="TableText"/>
              <w:jc w:val="center"/>
            </w:pPr>
          </w:p>
        </w:tc>
        <w:tc>
          <w:tcPr>
            <w:tcW w:w="180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49497A" w:rsidRPr="00863F4F" w:rsidRDefault="0049497A" w:rsidP="00585B3A">
            <w:pPr>
              <w:pStyle w:val="TableText"/>
              <w:jc w:val="center"/>
            </w:pPr>
          </w:p>
        </w:tc>
        <w:tc>
          <w:tcPr>
            <w:tcW w:w="1800" w:type="dxa"/>
            <w:tcBorders>
              <w:top w:val="single" w:sz="4" w:space="0" w:color="auto"/>
              <w:left w:val="single" w:sz="4" w:space="0" w:color="auto"/>
              <w:bottom w:val="single" w:sz="4" w:space="0" w:color="auto"/>
              <w:right w:val="single" w:sz="4" w:space="0" w:color="auto"/>
            </w:tcBorders>
            <w:noWrap/>
            <w:tcMar>
              <w:top w:w="15" w:type="dxa"/>
              <w:left w:w="115" w:type="dxa"/>
              <w:right w:w="115" w:type="dxa"/>
            </w:tcMar>
            <w:vAlign w:val="bottom"/>
          </w:tcPr>
          <w:p w:rsidR="0049497A" w:rsidRPr="00863F4F" w:rsidRDefault="0049497A" w:rsidP="00585B3A">
            <w:pPr>
              <w:pStyle w:val="TableText"/>
              <w:jc w:val="center"/>
            </w:pPr>
          </w:p>
        </w:tc>
      </w:tr>
      <w:tr w:rsidR="0049497A" w:rsidRPr="00863F4F" w:rsidTr="00585B3A">
        <w:trPr>
          <w:trHeight w:val="210"/>
        </w:trPr>
        <w:tc>
          <w:tcPr>
            <w:tcW w:w="3927" w:type="dxa"/>
            <w:tcBorders>
              <w:top w:val="nil"/>
              <w:left w:val="single" w:sz="4" w:space="0" w:color="auto"/>
              <w:bottom w:val="single" w:sz="4" w:space="0" w:color="auto"/>
              <w:right w:val="single" w:sz="4" w:space="0" w:color="auto"/>
            </w:tcBorders>
            <w:noWrap/>
            <w:tcMar>
              <w:top w:w="15" w:type="dxa"/>
              <w:left w:w="115" w:type="dxa"/>
              <w:bottom w:w="0" w:type="dxa"/>
              <w:right w:w="115" w:type="dxa"/>
            </w:tcMar>
            <w:vAlign w:val="bottom"/>
          </w:tcPr>
          <w:p w:rsidR="0049497A" w:rsidRPr="00863F4F" w:rsidRDefault="0049497A" w:rsidP="00585B3A">
            <w:pPr>
              <w:pStyle w:val="TableText"/>
            </w:pPr>
            <w:r w:rsidRPr="00863F4F">
              <w:t>Installation Testing</w:t>
            </w:r>
          </w:p>
        </w:tc>
        <w:tc>
          <w:tcPr>
            <w:tcW w:w="1800" w:type="dxa"/>
            <w:tcBorders>
              <w:top w:val="single" w:sz="4" w:space="0" w:color="auto"/>
              <w:left w:val="nil"/>
              <w:bottom w:val="single" w:sz="4" w:space="0" w:color="auto"/>
              <w:right w:val="single" w:sz="4" w:space="0" w:color="auto"/>
            </w:tcBorders>
            <w:tcMar>
              <w:top w:w="15" w:type="dxa"/>
              <w:left w:w="115" w:type="dxa"/>
              <w:right w:w="115" w:type="dxa"/>
            </w:tcMar>
          </w:tcPr>
          <w:p w:rsidR="0049497A" w:rsidRPr="00863F4F" w:rsidRDefault="0049497A" w:rsidP="00585B3A">
            <w:pPr>
              <w:pStyle w:val="TableText"/>
              <w:jc w:val="center"/>
            </w:pPr>
            <w:r w:rsidRPr="00863F4F">
              <w:t>X</w:t>
            </w:r>
          </w:p>
        </w:tc>
        <w:tc>
          <w:tcPr>
            <w:tcW w:w="180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49497A" w:rsidRPr="00863F4F" w:rsidRDefault="0049497A" w:rsidP="00585B3A">
            <w:pPr>
              <w:pStyle w:val="TableText"/>
              <w:jc w:val="center"/>
            </w:pPr>
          </w:p>
        </w:tc>
        <w:tc>
          <w:tcPr>
            <w:tcW w:w="1800" w:type="dxa"/>
            <w:tcBorders>
              <w:top w:val="single" w:sz="4" w:space="0" w:color="auto"/>
              <w:left w:val="single" w:sz="4" w:space="0" w:color="auto"/>
              <w:bottom w:val="single" w:sz="4" w:space="0" w:color="auto"/>
              <w:right w:val="single" w:sz="4" w:space="0" w:color="auto"/>
            </w:tcBorders>
            <w:noWrap/>
            <w:tcMar>
              <w:top w:w="15" w:type="dxa"/>
              <w:left w:w="115" w:type="dxa"/>
              <w:right w:w="115" w:type="dxa"/>
            </w:tcMar>
            <w:vAlign w:val="bottom"/>
          </w:tcPr>
          <w:p w:rsidR="0049497A" w:rsidRPr="00863F4F" w:rsidRDefault="0049497A" w:rsidP="00585B3A">
            <w:pPr>
              <w:pStyle w:val="TableText"/>
              <w:jc w:val="center"/>
            </w:pPr>
          </w:p>
        </w:tc>
      </w:tr>
      <w:tr w:rsidR="0049497A" w:rsidRPr="00863F4F" w:rsidTr="00585B3A">
        <w:trPr>
          <w:trHeight w:val="210"/>
        </w:trPr>
        <w:tc>
          <w:tcPr>
            <w:tcW w:w="3927" w:type="dxa"/>
            <w:tcBorders>
              <w:top w:val="nil"/>
              <w:left w:val="single" w:sz="4" w:space="0" w:color="auto"/>
              <w:bottom w:val="single" w:sz="4" w:space="0" w:color="auto"/>
              <w:right w:val="single" w:sz="4" w:space="0" w:color="auto"/>
            </w:tcBorders>
            <w:noWrap/>
            <w:tcMar>
              <w:top w:w="15" w:type="dxa"/>
              <w:left w:w="115" w:type="dxa"/>
              <w:bottom w:w="0" w:type="dxa"/>
              <w:right w:w="115" w:type="dxa"/>
            </w:tcMar>
            <w:vAlign w:val="bottom"/>
          </w:tcPr>
          <w:p w:rsidR="0049497A" w:rsidRPr="00863F4F" w:rsidRDefault="0049497A" w:rsidP="00585B3A">
            <w:pPr>
              <w:pStyle w:val="TableText"/>
            </w:pPr>
            <w:r w:rsidRPr="00863F4F">
              <w:t>Integration Testing</w:t>
            </w:r>
          </w:p>
        </w:tc>
        <w:tc>
          <w:tcPr>
            <w:tcW w:w="1800" w:type="dxa"/>
            <w:tcBorders>
              <w:top w:val="single" w:sz="4" w:space="0" w:color="auto"/>
              <w:left w:val="nil"/>
              <w:bottom w:val="single" w:sz="4" w:space="0" w:color="auto"/>
              <w:right w:val="single" w:sz="4" w:space="0" w:color="auto"/>
            </w:tcBorders>
            <w:tcMar>
              <w:top w:w="15" w:type="dxa"/>
              <w:left w:w="115" w:type="dxa"/>
              <w:right w:w="115" w:type="dxa"/>
            </w:tcMar>
          </w:tcPr>
          <w:p w:rsidR="0049497A" w:rsidRPr="00863F4F" w:rsidRDefault="0049497A" w:rsidP="00585B3A">
            <w:pPr>
              <w:pStyle w:val="TableText"/>
              <w:jc w:val="center"/>
            </w:pPr>
            <w:r w:rsidRPr="00863F4F">
              <w:t>X</w:t>
            </w:r>
          </w:p>
        </w:tc>
        <w:tc>
          <w:tcPr>
            <w:tcW w:w="180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49497A" w:rsidRPr="00863F4F" w:rsidRDefault="0049497A" w:rsidP="00585B3A">
            <w:pPr>
              <w:pStyle w:val="TableText"/>
              <w:jc w:val="center"/>
            </w:pPr>
            <w:r w:rsidRPr="00863F4F">
              <w:t>X</w:t>
            </w:r>
          </w:p>
        </w:tc>
        <w:tc>
          <w:tcPr>
            <w:tcW w:w="1800" w:type="dxa"/>
            <w:tcBorders>
              <w:top w:val="single" w:sz="4" w:space="0" w:color="auto"/>
              <w:left w:val="single" w:sz="4" w:space="0" w:color="auto"/>
              <w:bottom w:val="single" w:sz="4" w:space="0" w:color="auto"/>
              <w:right w:val="single" w:sz="4" w:space="0" w:color="auto"/>
            </w:tcBorders>
            <w:noWrap/>
            <w:tcMar>
              <w:top w:w="15" w:type="dxa"/>
              <w:left w:w="115" w:type="dxa"/>
              <w:right w:w="115" w:type="dxa"/>
            </w:tcMar>
            <w:vAlign w:val="bottom"/>
          </w:tcPr>
          <w:p w:rsidR="0049497A" w:rsidRPr="00863F4F" w:rsidRDefault="0049497A" w:rsidP="00585B3A">
            <w:pPr>
              <w:pStyle w:val="TableText"/>
              <w:jc w:val="center"/>
            </w:pPr>
          </w:p>
        </w:tc>
      </w:tr>
      <w:tr w:rsidR="0049497A" w:rsidRPr="00863F4F" w:rsidTr="00585B3A">
        <w:trPr>
          <w:trHeight w:val="147"/>
        </w:trPr>
        <w:tc>
          <w:tcPr>
            <w:tcW w:w="3927" w:type="dxa"/>
            <w:tcBorders>
              <w:top w:val="nil"/>
              <w:left w:val="single" w:sz="4" w:space="0" w:color="auto"/>
              <w:bottom w:val="single" w:sz="4" w:space="0" w:color="auto"/>
              <w:right w:val="single" w:sz="4" w:space="0" w:color="auto"/>
            </w:tcBorders>
            <w:noWrap/>
            <w:tcMar>
              <w:top w:w="15" w:type="dxa"/>
              <w:left w:w="115" w:type="dxa"/>
              <w:bottom w:w="0" w:type="dxa"/>
              <w:right w:w="115" w:type="dxa"/>
            </w:tcMar>
            <w:vAlign w:val="bottom"/>
          </w:tcPr>
          <w:p w:rsidR="0049497A" w:rsidRPr="00863F4F" w:rsidRDefault="0049497A" w:rsidP="00585B3A">
            <w:pPr>
              <w:pStyle w:val="TableText"/>
            </w:pPr>
            <w:r w:rsidRPr="00863F4F">
              <w:t>Load Testing</w:t>
            </w:r>
          </w:p>
        </w:tc>
        <w:tc>
          <w:tcPr>
            <w:tcW w:w="1800" w:type="dxa"/>
            <w:tcBorders>
              <w:top w:val="single" w:sz="4" w:space="0" w:color="auto"/>
              <w:left w:val="nil"/>
              <w:bottom w:val="single" w:sz="4" w:space="0" w:color="auto"/>
              <w:right w:val="single" w:sz="4" w:space="0" w:color="auto"/>
            </w:tcBorders>
            <w:tcMar>
              <w:top w:w="15" w:type="dxa"/>
              <w:left w:w="115" w:type="dxa"/>
              <w:right w:w="115" w:type="dxa"/>
            </w:tcMar>
          </w:tcPr>
          <w:p w:rsidR="0049497A" w:rsidRPr="00863F4F" w:rsidRDefault="0049497A" w:rsidP="00585B3A">
            <w:pPr>
              <w:pStyle w:val="TableText"/>
              <w:jc w:val="center"/>
            </w:pPr>
          </w:p>
        </w:tc>
        <w:tc>
          <w:tcPr>
            <w:tcW w:w="180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49497A" w:rsidRPr="00863F4F" w:rsidRDefault="0049497A" w:rsidP="00585B3A">
            <w:pPr>
              <w:pStyle w:val="TableText"/>
              <w:jc w:val="center"/>
            </w:pPr>
            <w:r w:rsidRPr="00863F4F">
              <w:t>X</w:t>
            </w:r>
          </w:p>
        </w:tc>
        <w:tc>
          <w:tcPr>
            <w:tcW w:w="1800" w:type="dxa"/>
            <w:tcBorders>
              <w:top w:val="single" w:sz="4" w:space="0" w:color="auto"/>
              <w:left w:val="single" w:sz="4" w:space="0" w:color="auto"/>
              <w:bottom w:val="single" w:sz="4" w:space="0" w:color="auto"/>
              <w:right w:val="single" w:sz="4" w:space="0" w:color="auto"/>
            </w:tcBorders>
            <w:noWrap/>
            <w:tcMar>
              <w:top w:w="15" w:type="dxa"/>
              <w:left w:w="115" w:type="dxa"/>
              <w:right w:w="115" w:type="dxa"/>
            </w:tcMar>
            <w:vAlign w:val="bottom"/>
          </w:tcPr>
          <w:p w:rsidR="0049497A" w:rsidRPr="00863F4F" w:rsidRDefault="0049497A" w:rsidP="00585B3A">
            <w:pPr>
              <w:pStyle w:val="TableText"/>
              <w:jc w:val="center"/>
            </w:pPr>
          </w:p>
        </w:tc>
      </w:tr>
      <w:tr w:rsidR="00D02D94" w:rsidRPr="00863F4F" w:rsidTr="00585B3A">
        <w:trPr>
          <w:trHeight w:val="75"/>
        </w:trPr>
        <w:tc>
          <w:tcPr>
            <w:tcW w:w="3927" w:type="dxa"/>
            <w:tcBorders>
              <w:top w:val="nil"/>
              <w:left w:val="single" w:sz="4" w:space="0" w:color="auto"/>
              <w:bottom w:val="single" w:sz="4" w:space="0" w:color="auto"/>
              <w:right w:val="single" w:sz="4" w:space="0" w:color="auto"/>
            </w:tcBorders>
            <w:noWrap/>
            <w:tcMar>
              <w:top w:w="15" w:type="dxa"/>
              <w:left w:w="115" w:type="dxa"/>
              <w:bottom w:w="0" w:type="dxa"/>
              <w:right w:w="115" w:type="dxa"/>
            </w:tcMar>
            <w:vAlign w:val="bottom"/>
          </w:tcPr>
          <w:p w:rsidR="00D02D94" w:rsidRPr="00863F4F" w:rsidRDefault="00D02D94" w:rsidP="00585B3A">
            <w:pPr>
              <w:pStyle w:val="TableText"/>
            </w:pPr>
            <w:r>
              <w:t>Migration Testing</w:t>
            </w:r>
          </w:p>
        </w:tc>
        <w:tc>
          <w:tcPr>
            <w:tcW w:w="1800" w:type="dxa"/>
            <w:tcBorders>
              <w:top w:val="single" w:sz="4" w:space="0" w:color="auto"/>
              <w:left w:val="nil"/>
              <w:bottom w:val="single" w:sz="4" w:space="0" w:color="auto"/>
              <w:right w:val="single" w:sz="4" w:space="0" w:color="auto"/>
            </w:tcBorders>
            <w:tcMar>
              <w:top w:w="15" w:type="dxa"/>
              <w:left w:w="115" w:type="dxa"/>
              <w:right w:w="115" w:type="dxa"/>
            </w:tcMar>
          </w:tcPr>
          <w:p w:rsidR="00D02D94" w:rsidRPr="00863F4F" w:rsidRDefault="00D02D94" w:rsidP="00585B3A">
            <w:pPr>
              <w:pStyle w:val="TableText"/>
              <w:jc w:val="center"/>
            </w:pPr>
          </w:p>
        </w:tc>
        <w:tc>
          <w:tcPr>
            <w:tcW w:w="180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D02D94" w:rsidRPr="00863F4F" w:rsidRDefault="00D02D94" w:rsidP="00585B3A">
            <w:pPr>
              <w:pStyle w:val="TableText"/>
              <w:jc w:val="center"/>
            </w:pPr>
          </w:p>
        </w:tc>
        <w:tc>
          <w:tcPr>
            <w:tcW w:w="1800" w:type="dxa"/>
            <w:tcBorders>
              <w:top w:val="single" w:sz="4" w:space="0" w:color="auto"/>
              <w:left w:val="single" w:sz="4" w:space="0" w:color="auto"/>
              <w:bottom w:val="single" w:sz="4" w:space="0" w:color="auto"/>
              <w:right w:val="single" w:sz="4" w:space="0" w:color="auto"/>
            </w:tcBorders>
            <w:noWrap/>
            <w:tcMar>
              <w:top w:w="15" w:type="dxa"/>
              <w:left w:w="115" w:type="dxa"/>
              <w:right w:w="115" w:type="dxa"/>
            </w:tcMar>
            <w:vAlign w:val="bottom"/>
          </w:tcPr>
          <w:p w:rsidR="00D02D94" w:rsidRPr="00863F4F" w:rsidRDefault="00D02D94" w:rsidP="00585B3A">
            <w:pPr>
              <w:pStyle w:val="TableText"/>
              <w:jc w:val="center"/>
            </w:pPr>
          </w:p>
        </w:tc>
      </w:tr>
      <w:tr w:rsidR="00C75321" w:rsidRPr="00863F4F" w:rsidTr="00585B3A">
        <w:trPr>
          <w:trHeight w:val="75"/>
        </w:trPr>
        <w:tc>
          <w:tcPr>
            <w:tcW w:w="3927" w:type="dxa"/>
            <w:tcBorders>
              <w:top w:val="nil"/>
              <w:left w:val="single" w:sz="4" w:space="0" w:color="auto"/>
              <w:bottom w:val="single" w:sz="4" w:space="0" w:color="auto"/>
              <w:right w:val="single" w:sz="4" w:space="0" w:color="auto"/>
            </w:tcBorders>
            <w:noWrap/>
            <w:tcMar>
              <w:top w:w="15" w:type="dxa"/>
              <w:left w:w="115" w:type="dxa"/>
              <w:bottom w:w="0" w:type="dxa"/>
              <w:right w:w="115" w:type="dxa"/>
            </w:tcMar>
            <w:vAlign w:val="bottom"/>
          </w:tcPr>
          <w:p w:rsidR="00C75321" w:rsidRDefault="00C75321" w:rsidP="00585B3A">
            <w:pPr>
              <w:pStyle w:val="TableText"/>
            </w:pPr>
            <w:r>
              <w:t>Multi-Divisional Testing</w:t>
            </w:r>
          </w:p>
        </w:tc>
        <w:tc>
          <w:tcPr>
            <w:tcW w:w="1800" w:type="dxa"/>
            <w:tcBorders>
              <w:top w:val="single" w:sz="4" w:space="0" w:color="auto"/>
              <w:left w:val="nil"/>
              <w:bottom w:val="single" w:sz="4" w:space="0" w:color="auto"/>
              <w:right w:val="single" w:sz="4" w:space="0" w:color="auto"/>
            </w:tcBorders>
            <w:tcMar>
              <w:top w:w="15" w:type="dxa"/>
              <w:left w:w="115" w:type="dxa"/>
              <w:right w:w="115" w:type="dxa"/>
            </w:tcMar>
          </w:tcPr>
          <w:p w:rsidR="00C75321" w:rsidRPr="00863F4F" w:rsidRDefault="00C75321" w:rsidP="00585B3A">
            <w:pPr>
              <w:pStyle w:val="TableText"/>
              <w:jc w:val="center"/>
            </w:pPr>
          </w:p>
        </w:tc>
        <w:tc>
          <w:tcPr>
            <w:tcW w:w="180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C75321" w:rsidRPr="00863F4F" w:rsidRDefault="00C75321" w:rsidP="00585B3A">
            <w:pPr>
              <w:pStyle w:val="TableText"/>
              <w:jc w:val="center"/>
            </w:pPr>
          </w:p>
        </w:tc>
        <w:tc>
          <w:tcPr>
            <w:tcW w:w="1800" w:type="dxa"/>
            <w:tcBorders>
              <w:top w:val="single" w:sz="4" w:space="0" w:color="auto"/>
              <w:left w:val="single" w:sz="4" w:space="0" w:color="auto"/>
              <w:bottom w:val="single" w:sz="4" w:space="0" w:color="auto"/>
              <w:right w:val="single" w:sz="4" w:space="0" w:color="auto"/>
            </w:tcBorders>
            <w:noWrap/>
            <w:tcMar>
              <w:top w:w="15" w:type="dxa"/>
              <w:left w:w="115" w:type="dxa"/>
              <w:right w:w="115" w:type="dxa"/>
            </w:tcMar>
            <w:vAlign w:val="bottom"/>
          </w:tcPr>
          <w:p w:rsidR="00C75321" w:rsidRPr="00863F4F" w:rsidRDefault="00C75321" w:rsidP="00585B3A">
            <w:pPr>
              <w:pStyle w:val="TableText"/>
              <w:jc w:val="center"/>
            </w:pPr>
          </w:p>
        </w:tc>
      </w:tr>
      <w:tr w:rsidR="00D02D94" w:rsidRPr="00863F4F" w:rsidTr="00585B3A">
        <w:trPr>
          <w:trHeight w:val="75"/>
        </w:trPr>
        <w:tc>
          <w:tcPr>
            <w:tcW w:w="3927" w:type="dxa"/>
            <w:tcBorders>
              <w:top w:val="nil"/>
              <w:left w:val="single" w:sz="4" w:space="0" w:color="auto"/>
              <w:bottom w:val="single" w:sz="4" w:space="0" w:color="auto"/>
              <w:right w:val="single" w:sz="4" w:space="0" w:color="auto"/>
            </w:tcBorders>
            <w:noWrap/>
            <w:tcMar>
              <w:top w:w="15" w:type="dxa"/>
              <w:left w:w="115" w:type="dxa"/>
              <w:bottom w:w="0" w:type="dxa"/>
              <w:right w:w="115" w:type="dxa"/>
            </w:tcMar>
            <w:vAlign w:val="bottom"/>
          </w:tcPr>
          <w:p w:rsidR="00D02D94" w:rsidRPr="00863F4F" w:rsidRDefault="00D02D94" w:rsidP="00585B3A">
            <w:pPr>
              <w:pStyle w:val="TableText"/>
            </w:pPr>
            <w:r>
              <w:t>Parallel Testing</w:t>
            </w:r>
          </w:p>
        </w:tc>
        <w:tc>
          <w:tcPr>
            <w:tcW w:w="1800" w:type="dxa"/>
            <w:tcBorders>
              <w:top w:val="single" w:sz="4" w:space="0" w:color="auto"/>
              <w:left w:val="nil"/>
              <w:bottom w:val="single" w:sz="4" w:space="0" w:color="auto"/>
              <w:right w:val="single" w:sz="4" w:space="0" w:color="auto"/>
            </w:tcBorders>
            <w:tcMar>
              <w:top w:w="15" w:type="dxa"/>
              <w:left w:w="115" w:type="dxa"/>
              <w:right w:w="115" w:type="dxa"/>
            </w:tcMar>
          </w:tcPr>
          <w:p w:rsidR="00D02D94" w:rsidRPr="00863F4F" w:rsidRDefault="00D02D94" w:rsidP="00585B3A">
            <w:pPr>
              <w:pStyle w:val="TableText"/>
              <w:jc w:val="center"/>
            </w:pPr>
          </w:p>
        </w:tc>
        <w:tc>
          <w:tcPr>
            <w:tcW w:w="180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D02D94" w:rsidRPr="00863F4F" w:rsidRDefault="00D02D94" w:rsidP="00585B3A">
            <w:pPr>
              <w:pStyle w:val="TableText"/>
              <w:jc w:val="center"/>
            </w:pPr>
          </w:p>
        </w:tc>
        <w:tc>
          <w:tcPr>
            <w:tcW w:w="1800" w:type="dxa"/>
            <w:tcBorders>
              <w:top w:val="single" w:sz="4" w:space="0" w:color="auto"/>
              <w:left w:val="single" w:sz="4" w:space="0" w:color="auto"/>
              <w:bottom w:val="single" w:sz="4" w:space="0" w:color="auto"/>
              <w:right w:val="single" w:sz="4" w:space="0" w:color="auto"/>
            </w:tcBorders>
            <w:noWrap/>
            <w:tcMar>
              <w:top w:w="15" w:type="dxa"/>
              <w:left w:w="115" w:type="dxa"/>
              <w:right w:w="115" w:type="dxa"/>
            </w:tcMar>
            <w:vAlign w:val="bottom"/>
          </w:tcPr>
          <w:p w:rsidR="00D02D94" w:rsidRPr="00863F4F" w:rsidRDefault="00D02D94" w:rsidP="00585B3A">
            <w:pPr>
              <w:pStyle w:val="TableText"/>
              <w:jc w:val="center"/>
            </w:pPr>
          </w:p>
        </w:tc>
      </w:tr>
      <w:tr w:rsidR="00D02D94" w:rsidRPr="00863F4F" w:rsidTr="00585B3A">
        <w:trPr>
          <w:trHeight w:val="75"/>
        </w:trPr>
        <w:tc>
          <w:tcPr>
            <w:tcW w:w="3927" w:type="dxa"/>
            <w:tcBorders>
              <w:top w:val="nil"/>
              <w:left w:val="single" w:sz="4" w:space="0" w:color="auto"/>
              <w:bottom w:val="single" w:sz="4" w:space="0" w:color="auto"/>
              <w:right w:val="single" w:sz="4" w:space="0" w:color="auto"/>
            </w:tcBorders>
            <w:noWrap/>
            <w:tcMar>
              <w:top w:w="15" w:type="dxa"/>
              <w:left w:w="115" w:type="dxa"/>
              <w:bottom w:w="0" w:type="dxa"/>
              <w:right w:w="115" w:type="dxa"/>
            </w:tcMar>
            <w:vAlign w:val="bottom"/>
          </w:tcPr>
          <w:p w:rsidR="00D02D94" w:rsidRPr="00863F4F" w:rsidRDefault="00D02D94" w:rsidP="00585B3A">
            <w:pPr>
              <w:pStyle w:val="TableText"/>
            </w:pPr>
            <w:r>
              <w:t>Performance Monitoring Testing</w:t>
            </w:r>
          </w:p>
        </w:tc>
        <w:tc>
          <w:tcPr>
            <w:tcW w:w="1800" w:type="dxa"/>
            <w:tcBorders>
              <w:top w:val="single" w:sz="4" w:space="0" w:color="auto"/>
              <w:left w:val="nil"/>
              <w:bottom w:val="single" w:sz="4" w:space="0" w:color="auto"/>
              <w:right w:val="single" w:sz="4" w:space="0" w:color="auto"/>
            </w:tcBorders>
            <w:tcMar>
              <w:top w:w="15" w:type="dxa"/>
              <w:left w:w="115" w:type="dxa"/>
              <w:right w:w="115" w:type="dxa"/>
            </w:tcMar>
          </w:tcPr>
          <w:p w:rsidR="00D02D94" w:rsidRPr="00863F4F" w:rsidRDefault="00D02D94" w:rsidP="00585B3A">
            <w:pPr>
              <w:pStyle w:val="TableText"/>
              <w:jc w:val="center"/>
            </w:pPr>
          </w:p>
        </w:tc>
        <w:tc>
          <w:tcPr>
            <w:tcW w:w="180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D02D94" w:rsidRPr="00863F4F" w:rsidRDefault="00D02D94" w:rsidP="00585B3A">
            <w:pPr>
              <w:pStyle w:val="TableText"/>
              <w:jc w:val="center"/>
            </w:pPr>
          </w:p>
        </w:tc>
        <w:tc>
          <w:tcPr>
            <w:tcW w:w="1800" w:type="dxa"/>
            <w:tcBorders>
              <w:top w:val="single" w:sz="4" w:space="0" w:color="auto"/>
              <w:left w:val="single" w:sz="4" w:space="0" w:color="auto"/>
              <w:bottom w:val="single" w:sz="4" w:space="0" w:color="auto"/>
              <w:right w:val="single" w:sz="4" w:space="0" w:color="auto"/>
            </w:tcBorders>
            <w:noWrap/>
            <w:tcMar>
              <w:top w:w="15" w:type="dxa"/>
              <w:left w:w="115" w:type="dxa"/>
              <w:right w:w="115" w:type="dxa"/>
            </w:tcMar>
            <w:vAlign w:val="bottom"/>
          </w:tcPr>
          <w:p w:rsidR="00D02D94" w:rsidRPr="00863F4F" w:rsidRDefault="00D02D94" w:rsidP="00585B3A">
            <w:pPr>
              <w:pStyle w:val="TableText"/>
              <w:jc w:val="center"/>
            </w:pPr>
          </w:p>
        </w:tc>
      </w:tr>
      <w:tr w:rsidR="0049497A" w:rsidRPr="00863F4F" w:rsidTr="00585B3A">
        <w:trPr>
          <w:trHeight w:val="75"/>
        </w:trPr>
        <w:tc>
          <w:tcPr>
            <w:tcW w:w="3927" w:type="dxa"/>
            <w:tcBorders>
              <w:top w:val="nil"/>
              <w:left w:val="single" w:sz="4" w:space="0" w:color="auto"/>
              <w:bottom w:val="single" w:sz="4" w:space="0" w:color="auto"/>
              <w:right w:val="single" w:sz="4" w:space="0" w:color="auto"/>
            </w:tcBorders>
            <w:noWrap/>
            <w:tcMar>
              <w:top w:w="15" w:type="dxa"/>
              <w:left w:w="115" w:type="dxa"/>
              <w:bottom w:w="0" w:type="dxa"/>
              <w:right w:w="115" w:type="dxa"/>
            </w:tcMar>
            <w:vAlign w:val="bottom"/>
          </w:tcPr>
          <w:p w:rsidR="0049497A" w:rsidRPr="00863F4F" w:rsidRDefault="0049497A" w:rsidP="00585B3A">
            <w:pPr>
              <w:pStyle w:val="TableText"/>
            </w:pPr>
            <w:r w:rsidRPr="00863F4F">
              <w:t>Performance Testing</w:t>
            </w:r>
          </w:p>
        </w:tc>
        <w:tc>
          <w:tcPr>
            <w:tcW w:w="1800" w:type="dxa"/>
            <w:tcBorders>
              <w:top w:val="single" w:sz="4" w:space="0" w:color="auto"/>
              <w:left w:val="nil"/>
              <w:bottom w:val="single" w:sz="4" w:space="0" w:color="auto"/>
              <w:right w:val="single" w:sz="4" w:space="0" w:color="auto"/>
            </w:tcBorders>
            <w:tcMar>
              <w:top w:w="15" w:type="dxa"/>
              <w:left w:w="115" w:type="dxa"/>
              <w:right w:w="115" w:type="dxa"/>
            </w:tcMar>
          </w:tcPr>
          <w:p w:rsidR="0049497A" w:rsidRPr="00863F4F" w:rsidRDefault="00926A8B" w:rsidP="00585B3A">
            <w:pPr>
              <w:pStyle w:val="TableText"/>
              <w:jc w:val="center"/>
            </w:pPr>
            <w:r>
              <w:t>X</w:t>
            </w:r>
          </w:p>
        </w:tc>
        <w:tc>
          <w:tcPr>
            <w:tcW w:w="180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49497A" w:rsidRPr="00863F4F" w:rsidRDefault="0049497A" w:rsidP="00585B3A">
            <w:pPr>
              <w:pStyle w:val="TableText"/>
              <w:jc w:val="center"/>
            </w:pPr>
            <w:r w:rsidRPr="00863F4F">
              <w:t>X</w:t>
            </w:r>
          </w:p>
        </w:tc>
        <w:tc>
          <w:tcPr>
            <w:tcW w:w="1800" w:type="dxa"/>
            <w:tcBorders>
              <w:top w:val="single" w:sz="4" w:space="0" w:color="auto"/>
              <w:left w:val="single" w:sz="4" w:space="0" w:color="auto"/>
              <w:bottom w:val="single" w:sz="4" w:space="0" w:color="auto"/>
              <w:right w:val="single" w:sz="4" w:space="0" w:color="auto"/>
            </w:tcBorders>
            <w:noWrap/>
            <w:tcMar>
              <w:top w:w="15" w:type="dxa"/>
              <w:left w:w="115" w:type="dxa"/>
              <w:right w:w="115" w:type="dxa"/>
            </w:tcMar>
            <w:vAlign w:val="bottom"/>
          </w:tcPr>
          <w:p w:rsidR="0049497A" w:rsidRPr="00863F4F" w:rsidRDefault="0049497A" w:rsidP="00585B3A">
            <w:pPr>
              <w:pStyle w:val="TableText"/>
              <w:jc w:val="center"/>
            </w:pPr>
          </w:p>
        </w:tc>
      </w:tr>
      <w:tr w:rsidR="00402868" w:rsidRPr="00863F4F" w:rsidTr="00585B3A">
        <w:trPr>
          <w:trHeight w:val="75"/>
        </w:trPr>
        <w:tc>
          <w:tcPr>
            <w:tcW w:w="3927" w:type="dxa"/>
            <w:tcBorders>
              <w:top w:val="nil"/>
              <w:left w:val="single" w:sz="4" w:space="0" w:color="auto"/>
              <w:bottom w:val="single" w:sz="4" w:space="0" w:color="auto"/>
              <w:right w:val="single" w:sz="4" w:space="0" w:color="auto"/>
            </w:tcBorders>
            <w:noWrap/>
            <w:tcMar>
              <w:top w:w="15" w:type="dxa"/>
              <w:left w:w="115" w:type="dxa"/>
              <w:bottom w:w="0" w:type="dxa"/>
              <w:right w:w="115" w:type="dxa"/>
            </w:tcMar>
            <w:vAlign w:val="bottom"/>
          </w:tcPr>
          <w:p w:rsidR="00402868" w:rsidRPr="00863F4F" w:rsidRDefault="00402868" w:rsidP="00585B3A">
            <w:pPr>
              <w:pStyle w:val="TableText"/>
            </w:pPr>
            <w:r>
              <w:t>Privacy</w:t>
            </w:r>
            <w:r w:rsidR="00B65EA3">
              <w:t xml:space="preserve"> Testing</w:t>
            </w:r>
          </w:p>
        </w:tc>
        <w:tc>
          <w:tcPr>
            <w:tcW w:w="1800" w:type="dxa"/>
            <w:tcBorders>
              <w:top w:val="single" w:sz="4" w:space="0" w:color="auto"/>
              <w:left w:val="nil"/>
              <w:bottom w:val="single" w:sz="4" w:space="0" w:color="auto"/>
              <w:right w:val="single" w:sz="4" w:space="0" w:color="auto"/>
            </w:tcBorders>
            <w:tcMar>
              <w:top w:w="15" w:type="dxa"/>
              <w:left w:w="115" w:type="dxa"/>
              <w:right w:w="115" w:type="dxa"/>
            </w:tcMar>
          </w:tcPr>
          <w:p w:rsidR="00402868" w:rsidRPr="00863F4F" w:rsidRDefault="00402868" w:rsidP="00585B3A">
            <w:pPr>
              <w:pStyle w:val="TableText"/>
              <w:jc w:val="center"/>
            </w:pPr>
            <w:r>
              <w:t>X</w:t>
            </w:r>
          </w:p>
        </w:tc>
        <w:tc>
          <w:tcPr>
            <w:tcW w:w="180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402868" w:rsidRPr="00863F4F" w:rsidRDefault="00402868" w:rsidP="00585B3A">
            <w:pPr>
              <w:pStyle w:val="TableText"/>
              <w:jc w:val="center"/>
            </w:pPr>
          </w:p>
        </w:tc>
        <w:tc>
          <w:tcPr>
            <w:tcW w:w="1800" w:type="dxa"/>
            <w:tcBorders>
              <w:top w:val="single" w:sz="4" w:space="0" w:color="auto"/>
              <w:left w:val="single" w:sz="4" w:space="0" w:color="auto"/>
              <w:bottom w:val="single" w:sz="4" w:space="0" w:color="auto"/>
              <w:right w:val="single" w:sz="4" w:space="0" w:color="auto"/>
            </w:tcBorders>
            <w:noWrap/>
            <w:tcMar>
              <w:top w:w="15" w:type="dxa"/>
              <w:left w:w="115" w:type="dxa"/>
              <w:right w:w="115" w:type="dxa"/>
            </w:tcMar>
            <w:vAlign w:val="bottom"/>
          </w:tcPr>
          <w:p w:rsidR="00402868" w:rsidRPr="00863F4F" w:rsidRDefault="00402868" w:rsidP="00585B3A">
            <w:pPr>
              <w:pStyle w:val="TableText"/>
              <w:jc w:val="center"/>
            </w:pPr>
          </w:p>
        </w:tc>
      </w:tr>
      <w:tr w:rsidR="0049497A" w:rsidRPr="00863F4F" w:rsidTr="00585B3A">
        <w:trPr>
          <w:trHeight w:val="75"/>
        </w:trPr>
        <w:tc>
          <w:tcPr>
            <w:tcW w:w="3927" w:type="dxa"/>
            <w:tcBorders>
              <w:top w:val="single" w:sz="4" w:space="0" w:color="auto"/>
              <w:left w:val="single" w:sz="4" w:space="0" w:color="auto"/>
              <w:bottom w:val="single" w:sz="4" w:space="0" w:color="auto"/>
              <w:right w:val="single" w:sz="4" w:space="0" w:color="auto"/>
            </w:tcBorders>
            <w:noWrap/>
            <w:tcMar>
              <w:top w:w="15" w:type="dxa"/>
              <w:left w:w="115" w:type="dxa"/>
              <w:bottom w:w="0" w:type="dxa"/>
              <w:right w:w="115" w:type="dxa"/>
            </w:tcMar>
            <w:vAlign w:val="bottom"/>
          </w:tcPr>
          <w:p w:rsidR="0049497A" w:rsidRPr="00863F4F" w:rsidRDefault="0049497A" w:rsidP="00585B3A">
            <w:pPr>
              <w:pStyle w:val="TableText"/>
            </w:pPr>
            <w:r w:rsidRPr="00863F4F">
              <w:t>Product Component Testing</w:t>
            </w:r>
          </w:p>
        </w:tc>
        <w:tc>
          <w:tcPr>
            <w:tcW w:w="1800" w:type="dxa"/>
            <w:tcBorders>
              <w:top w:val="single" w:sz="4" w:space="0" w:color="auto"/>
              <w:left w:val="nil"/>
              <w:bottom w:val="single" w:sz="4" w:space="0" w:color="auto"/>
              <w:right w:val="single" w:sz="4" w:space="0" w:color="auto"/>
            </w:tcBorders>
            <w:tcMar>
              <w:top w:w="15" w:type="dxa"/>
              <w:left w:w="115" w:type="dxa"/>
              <w:right w:w="115" w:type="dxa"/>
            </w:tcMar>
          </w:tcPr>
          <w:p w:rsidR="0049497A" w:rsidRPr="00863F4F" w:rsidRDefault="0049497A" w:rsidP="00585B3A">
            <w:pPr>
              <w:pStyle w:val="TableText"/>
              <w:jc w:val="center"/>
            </w:pPr>
            <w:r w:rsidRPr="00863F4F">
              <w:t>X</w:t>
            </w:r>
          </w:p>
        </w:tc>
        <w:tc>
          <w:tcPr>
            <w:tcW w:w="180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49497A" w:rsidRPr="00863F4F" w:rsidRDefault="0049497A" w:rsidP="00585B3A">
            <w:pPr>
              <w:pStyle w:val="TableText"/>
              <w:jc w:val="center"/>
            </w:pPr>
          </w:p>
        </w:tc>
        <w:tc>
          <w:tcPr>
            <w:tcW w:w="1800" w:type="dxa"/>
            <w:tcBorders>
              <w:top w:val="single" w:sz="4" w:space="0" w:color="auto"/>
              <w:left w:val="single" w:sz="4" w:space="0" w:color="auto"/>
              <w:bottom w:val="single" w:sz="4" w:space="0" w:color="auto"/>
              <w:right w:val="single" w:sz="4" w:space="0" w:color="auto"/>
            </w:tcBorders>
            <w:noWrap/>
            <w:tcMar>
              <w:top w:w="15" w:type="dxa"/>
              <w:left w:w="115" w:type="dxa"/>
              <w:right w:w="115" w:type="dxa"/>
            </w:tcMar>
            <w:vAlign w:val="bottom"/>
          </w:tcPr>
          <w:p w:rsidR="0049497A" w:rsidRPr="00863F4F" w:rsidRDefault="0049497A" w:rsidP="00585B3A">
            <w:pPr>
              <w:pStyle w:val="TableText"/>
              <w:jc w:val="center"/>
            </w:pPr>
          </w:p>
        </w:tc>
      </w:tr>
      <w:tr w:rsidR="0049497A" w:rsidRPr="00863F4F" w:rsidTr="00585B3A">
        <w:trPr>
          <w:trHeight w:val="174"/>
        </w:trPr>
        <w:tc>
          <w:tcPr>
            <w:tcW w:w="3927" w:type="dxa"/>
            <w:tcBorders>
              <w:top w:val="single" w:sz="4" w:space="0" w:color="auto"/>
              <w:left w:val="single" w:sz="4" w:space="0" w:color="auto"/>
              <w:bottom w:val="single" w:sz="4" w:space="0" w:color="auto"/>
              <w:right w:val="single" w:sz="4" w:space="0" w:color="auto"/>
            </w:tcBorders>
            <w:noWrap/>
            <w:tcMar>
              <w:top w:w="15" w:type="dxa"/>
              <w:left w:w="115" w:type="dxa"/>
              <w:bottom w:w="0" w:type="dxa"/>
              <w:right w:w="115" w:type="dxa"/>
            </w:tcMar>
            <w:vAlign w:val="bottom"/>
          </w:tcPr>
          <w:p w:rsidR="0049497A" w:rsidRPr="00863F4F" w:rsidRDefault="0049497A" w:rsidP="00585B3A">
            <w:pPr>
              <w:pStyle w:val="TableText"/>
            </w:pPr>
            <w:r w:rsidRPr="00863F4F">
              <w:lastRenderedPageBreak/>
              <w:t>Recovery Testing</w:t>
            </w:r>
          </w:p>
        </w:tc>
        <w:tc>
          <w:tcPr>
            <w:tcW w:w="1800" w:type="dxa"/>
            <w:tcBorders>
              <w:top w:val="single" w:sz="4" w:space="0" w:color="auto"/>
              <w:left w:val="single" w:sz="4" w:space="0" w:color="auto"/>
              <w:bottom w:val="single" w:sz="4" w:space="0" w:color="auto"/>
              <w:right w:val="single" w:sz="4" w:space="0" w:color="auto"/>
            </w:tcBorders>
            <w:tcMar>
              <w:top w:w="15" w:type="dxa"/>
              <w:left w:w="115" w:type="dxa"/>
              <w:right w:w="115" w:type="dxa"/>
            </w:tcMar>
          </w:tcPr>
          <w:p w:rsidR="0049497A" w:rsidRPr="00863F4F" w:rsidRDefault="0049497A" w:rsidP="00585B3A">
            <w:pPr>
              <w:pStyle w:val="TableText"/>
              <w:jc w:val="center"/>
            </w:pPr>
          </w:p>
        </w:tc>
        <w:tc>
          <w:tcPr>
            <w:tcW w:w="180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49497A" w:rsidRPr="00863F4F" w:rsidRDefault="0049497A" w:rsidP="00585B3A">
            <w:pPr>
              <w:pStyle w:val="TableText"/>
              <w:jc w:val="center"/>
            </w:pPr>
          </w:p>
        </w:tc>
        <w:tc>
          <w:tcPr>
            <w:tcW w:w="1800" w:type="dxa"/>
            <w:tcBorders>
              <w:top w:val="single" w:sz="4" w:space="0" w:color="auto"/>
              <w:left w:val="single" w:sz="4" w:space="0" w:color="auto"/>
              <w:bottom w:val="single" w:sz="4" w:space="0" w:color="auto"/>
              <w:right w:val="single" w:sz="4" w:space="0" w:color="auto"/>
            </w:tcBorders>
            <w:noWrap/>
            <w:tcMar>
              <w:top w:w="15" w:type="dxa"/>
              <w:left w:w="115" w:type="dxa"/>
              <w:right w:w="115" w:type="dxa"/>
            </w:tcMar>
            <w:vAlign w:val="bottom"/>
          </w:tcPr>
          <w:p w:rsidR="0049497A" w:rsidRPr="00863F4F" w:rsidRDefault="0049497A" w:rsidP="00585B3A">
            <w:pPr>
              <w:pStyle w:val="TableText"/>
              <w:jc w:val="center"/>
            </w:pPr>
          </w:p>
        </w:tc>
      </w:tr>
      <w:tr w:rsidR="0049497A" w:rsidRPr="00863F4F" w:rsidTr="00585B3A">
        <w:trPr>
          <w:trHeight w:val="120"/>
        </w:trPr>
        <w:tc>
          <w:tcPr>
            <w:tcW w:w="3927" w:type="dxa"/>
            <w:tcBorders>
              <w:top w:val="single" w:sz="4" w:space="0" w:color="auto"/>
              <w:left w:val="single" w:sz="4" w:space="0" w:color="auto"/>
              <w:bottom w:val="single" w:sz="4" w:space="0" w:color="auto"/>
              <w:right w:val="single" w:sz="4" w:space="0" w:color="auto"/>
            </w:tcBorders>
            <w:noWrap/>
            <w:tcMar>
              <w:top w:w="15" w:type="dxa"/>
              <w:left w:w="115" w:type="dxa"/>
              <w:bottom w:w="0" w:type="dxa"/>
              <w:right w:w="115" w:type="dxa"/>
            </w:tcMar>
            <w:vAlign w:val="bottom"/>
          </w:tcPr>
          <w:p w:rsidR="0049497A" w:rsidRPr="00863F4F" w:rsidRDefault="0049497A" w:rsidP="00585B3A">
            <w:pPr>
              <w:pStyle w:val="TableText"/>
            </w:pPr>
            <w:r w:rsidRPr="00863F4F">
              <w:t>Regression Test</w:t>
            </w:r>
          </w:p>
        </w:tc>
        <w:tc>
          <w:tcPr>
            <w:tcW w:w="1800" w:type="dxa"/>
            <w:tcBorders>
              <w:top w:val="single" w:sz="4" w:space="0" w:color="auto"/>
              <w:left w:val="single" w:sz="4" w:space="0" w:color="auto"/>
              <w:bottom w:val="single" w:sz="4" w:space="0" w:color="auto"/>
              <w:right w:val="single" w:sz="4" w:space="0" w:color="auto"/>
            </w:tcBorders>
            <w:tcMar>
              <w:top w:w="15" w:type="dxa"/>
              <w:left w:w="115" w:type="dxa"/>
              <w:right w:w="115" w:type="dxa"/>
            </w:tcMar>
          </w:tcPr>
          <w:p w:rsidR="0049497A" w:rsidRPr="00863F4F" w:rsidRDefault="0049497A" w:rsidP="00585B3A">
            <w:pPr>
              <w:pStyle w:val="TableText"/>
              <w:jc w:val="center"/>
            </w:pPr>
            <w:r w:rsidRPr="00863F4F">
              <w:t>X</w:t>
            </w:r>
          </w:p>
        </w:tc>
        <w:tc>
          <w:tcPr>
            <w:tcW w:w="180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49497A" w:rsidRPr="00863F4F" w:rsidRDefault="0049497A" w:rsidP="00585B3A">
            <w:pPr>
              <w:pStyle w:val="TableText"/>
              <w:jc w:val="center"/>
            </w:pPr>
          </w:p>
        </w:tc>
        <w:tc>
          <w:tcPr>
            <w:tcW w:w="1800" w:type="dxa"/>
            <w:tcBorders>
              <w:top w:val="single" w:sz="4" w:space="0" w:color="auto"/>
              <w:left w:val="single" w:sz="4" w:space="0" w:color="auto"/>
              <w:bottom w:val="single" w:sz="4" w:space="0" w:color="auto"/>
              <w:right w:val="single" w:sz="4" w:space="0" w:color="auto"/>
            </w:tcBorders>
            <w:noWrap/>
            <w:tcMar>
              <w:top w:w="15" w:type="dxa"/>
              <w:left w:w="115" w:type="dxa"/>
              <w:right w:w="115" w:type="dxa"/>
            </w:tcMar>
            <w:vAlign w:val="bottom"/>
          </w:tcPr>
          <w:p w:rsidR="0049497A" w:rsidRPr="00863F4F" w:rsidRDefault="0049497A" w:rsidP="00585B3A">
            <w:pPr>
              <w:pStyle w:val="TableText"/>
              <w:jc w:val="center"/>
            </w:pPr>
          </w:p>
        </w:tc>
      </w:tr>
      <w:tr w:rsidR="0049497A" w:rsidRPr="00863F4F" w:rsidTr="00585B3A">
        <w:trPr>
          <w:trHeight w:val="237"/>
        </w:trPr>
        <w:tc>
          <w:tcPr>
            <w:tcW w:w="3927" w:type="dxa"/>
            <w:tcBorders>
              <w:top w:val="single" w:sz="4" w:space="0" w:color="auto"/>
              <w:left w:val="single" w:sz="4" w:space="0" w:color="auto"/>
              <w:bottom w:val="single" w:sz="4" w:space="0" w:color="auto"/>
              <w:right w:val="single" w:sz="4" w:space="0" w:color="auto"/>
            </w:tcBorders>
            <w:noWrap/>
            <w:tcMar>
              <w:top w:w="15" w:type="dxa"/>
              <w:left w:w="115" w:type="dxa"/>
              <w:bottom w:w="0" w:type="dxa"/>
              <w:right w:w="115" w:type="dxa"/>
            </w:tcMar>
            <w:vAlign w:val="bottom"/>
          </w:tcPr>
          <w:p w:rsidR="0049497A" w:rsidRPr="00863F4F" w:rsidRDefault="0049497A" w:rsidP="00585B3A">
            <w:pPr>
              <w:pStyle w:val="TableText"/>
            </w:pPr>
            <w:r w:rsidRPr="00863F4F">
              <w:t>Risk Based Testing</w:t>
            </w:r>
          </w:p>
        </w:tc>
        <w:tc>
          <w:tcPr>
            <w:tcW w:w="1800" w:type="dxa"/>
            <w:tcBorders>
              <w:top w:val="single" w:sz="4" w:space="0" w:color="auto"/>
              <w:left w:val="single" w:sz="4" w:space="0" w:color="auto"/>
              <w:bottom w:val="single" w:sz="4" w:space="0" w:color="auto"/>
              <w:right w:val="single" w:sz="4" w:space="0" w:color="auto"/>
            </w:tcBorders>
            <w:tcMar>
              <w:top w:w="15" w:type="dxa"/>
              <w:left w:w="115" w:type="dxa"/>
              <w:right w:w="115" w:type="dxa"/>
            </w:tcMar>
          </w:tcPr>
          <w:p w:rsidR="0049497A" w:rsidRPr="00863F4F" w:rsidRDefault="0049497A" w:rsidP="00585B3A">
            <w:pPr>
              <w:pStyle w:val="TableText"/>
              <w:jc w:val="center"/>
            </w:pPr>
            <w:r w:rsidRPr="00863F4F">
              <w:t>X</w:t>
            </w:r>
          </w:p>
        </w:tc>
        <w:tc>
          <w:tcPr>
            <w:tcW w:w="180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49497A" w:rsidRPr="00863F4F" w:rsidRDefault="0049497A" w:rsidP="00585B3A">
            <w:pPr>
              <w:pStyle w:val="TableText"/>
              <w:jc w:val="center"/>
            </w:pPr>
          </w:p>
        </w:tc>
        <w:tc>
          <w:tcPr>
            <w:tcW w:w="1800" w:type="dxa"/>
            <w:tcBorders>
              <w:top w:val="single" w:sz="4" w:space="0" w:color="auto"/>
              <w:left w:val="single" w:sz="4" w:space="0" w:color="auto"/>
              <w:bottom w:val="single" w:sz="4" w:space="0" w:color="auto"/>
              <w:right w:val="single" w:sz="4" w:space="0" w:color="auto"/>
            </w:tcBorders>
            <w:noWrap/>
            <w:tcMar>
              <w:top w:w="15" w:type="dxa"/>
              <w:left w:w="115" w:type="dxa"/>
              <w:right w:w="115" w:type="dxa"/>
            </w:tcMar>
            <w:vAlign w:val="bottom"/>
          </w:tcPr>
          <w:p w:rsidR="0049497A" w:rsidRPr="00863F4F" w:rsidRDefault="0049497A" w:rsidP="00585B3A">
            <w:pPr>
              <w:pStyle w:val="TableText"/>
              <w:jc w:val="center"/>
            </w:pPr>
            <w:r w:rsidRPr="00863F4F">
              <w:t>X</w:t>
            </w:r>
          </w:p>
        </w:tc>
      </w:tr>
      <w:tr w:rsidR="0049497A" w:rsidRPr="00863F4F" w:rsidTr="00585B3A">
        <w:trPr>
          <w:trHeight w:val="165"/>
        </w:trPr>
        <w:tc>
          <w:tcPr>
            <w:tcW w:w="3927" w:type="dxa"/>
            <w:tcBorders>
              <w:top w:val="single" w:sz="4" w:space="0" w:color="auto"/>
              <w:left w:val="single" w:sz="4" w:space="0" w:color="auto"/>
              <w:bottom w:val="single" w:sz="4" w:space="0" w:color="auto"/>
              <w:right w:val="single" w:sz="4" w:space="0" w:color="auto"/>
            </w:tcBorders>
            <w:noWrap/>
            <w:tcMar>
              <w:top w:w="15" w:type="dxa"/>
              <w:left w:w="115" w:type="dxa"/>
              <w:bottom w:w="0" w:type="dxa"/>
              <w:right w:w="115" w:type="dxa"/>
            </w:tcMar>
            <w:vAlign w:val="bottom"/>
          </w:tcPr>
          <w:p w:rsidR="0049497A" w:rsidRPr="00863F4F" w:rsidRDefault="0049497A" w:rsidP="00585B3A">
            <w:pPr>
              <w:pStyle w:val="TableText"/>
            </w:pPr>
            <w:r w:rsidRPr="00863F4F">
              <w:t>Section 508 Compliance Testing</w:t>
            </w:r>
          </w:p>
        </w:tc>
        <w:tc>
          <w:tcPr>
            <w:tcW w:w="1800" w:type="dxa"/>
            <w:tcBorders>
              <w:top w:val="single" w:sz="4" w:space="0" w:color="auto"/>
              <w:left w:val="nil"/>
              <w:bottom w:val="single" w:sz="4" w:space="0" w:color="auto"/>
              <w:right w:val="single" w:sz="4" w:space="0" w:color="auto"/>
            </w:tcBorders>
            <w:tcMar>
              <w:top w:w="15" w:type="dxa"/>
              <w:left w:w="115" w:type="dxa"/>
              <w:right w:w="115" w:type="dxa"/>
            </w:tcMar>
          </w:tcPr>
          <w:p w:rsidR="0049497A" w:rsidRPr="00863F4F" w:rsidRDefault="0049497A" w:rsidP="00585B3A">
            <w:pPr>
              <w:pStyle w:val="TableText"/>
              <w:jc w:val="center"/>
            </w:pPr>
            <w:r w:rsidRPr="00863F4F">
              <w:t>X</w:t>
            </w:r>
          </w:p>
        </w:tc>
        <w:tc>
          <w:tcPr>
            <w:tcW w:w="180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49497A" w:rsidRPr="00863F4F" w:rsidRDefault="0049497A" w:rsidP="00585B3A">
            <w:pPr>
              <w:pStyle w:val="TableText"/>
              <w:jc w:val="center"/>
            </w:pPr>
          </w:p>
        </w:tc>
        <w:tc>
          <w:tcPr>
            <w:tcW w:w="1800" w:type="dxa"/>
            <w:tcBorders>
              <w:top w:val="single" w:sz="4" w:space="0" w:color="auto"/>
              <w:left w:val="single" w:sz="4" w:space="0" w:color="auto"/>
              <w:bottom w:val="single" w:sz="4" w:space="0" w:color="auto"/>
              <w:right w:val="single" w:sz="4" w:space="0" w:color="auto"/>
            </w:tcBorders>
            <w:noWrap/>
            <w:tcMar>
              <w:top w:w="15" w:type="dxa"/>
              <w:left w:w="115" w:type="dxa"/>
              <w:right w:w="115" w:type="dxa"/>
            </w:tcMar>
            <w:vAlign w:val="bottom"/>
          </w:tcPr>
          <w:p w:rsidR="0049497A" w:rsidRPr="00863F4F" w:rsidRDefault="0049497A" w:rsidP="00585B3A">
            <w:pPr>
              <w:pStyle w:val="TableText"/>
              <w:jc w:val="center"/>
            </w:pPr>
          </w:p>
        </w:tc>
      </w:tr>
      <w:tr w:rsidR="00EA3346" w:rsidRPr="00863F4F" w:rsidTr="00585B3A">
        <w:trPr>
          <w:trHeight w:val="84"/>
        </w:trPr>
        <w:tc>
          <w:tcPr>
            <w:tcW w:w="3927" w:type="dxa"/>
            <w:tcBorders>
              <w:top w:val="nil"/>
              <w:left w:val="single" w:sz="4" w:space="0" w:color="auto"/>
              <w:bottom w:val="single" w:sz="4" w:space="0" w:color="auto"/>
              <w:right w:val="single" w:sz="4" w:space="0" w:color="auto"/>
            </w:tcBorders>
            <w:noWrap/>
            <w:tcMar>
              <w:top w:w="15" w:type="dxa"/>
              <w:left w:w="115" w:type="dxa"/>
              <w:bottom w:w="0" w:type="dxa"/>
              <w:right w:w="115" w:type="dxa"/>
            </w:tcMar>
            <w:vAlign w:val="bottom"/>
          </w:tcPr>
          <w:p w:rsidR="00EA3346" w:rsidRPr="00863F4F" w:rsidRDefault="00EA3346" w:rsidP="00585B3A">
            <w:pPr>
              <w:pStyle w:val="TableText"/>
            </w:pPr>
            <w:r>
              <w:t>Security Testing</w:t>
            </w:r>
          </w:p>
        </w:tc>
        <w:tc>
          <w:tcPr>
            <w:tcW w:w="1800" w:type="dxa"/>
            <w:tcBorders>
              <w:top w:val="single" w:sz="4" w:space="0" w:color="auto"/>
              <w:left w:val="nil"/>
              <w:bottom w:val="single" w:sz="4" w:space="0" w:color="auto"/>
              <w:right w:val="single" w:sz="4" w:space="0" w:color="auto"/>
            </w:tcBorders>
            <w:tcMar>
              <w:top w:w="15" w:type="dxa"/>
              <w:left w:w="115" w:type="dxa"/>
              <w:right w:w="115" w:type="dxa"/>
            </w:tcMar>
          </w:tcPr>
          <w:p w:rsidR="00EA3346" w:rsidRPr="00863F4F" w:rsidRDefault="00EA3346" w:rsidP="00585B3A">
            <w:pPr>
              <w:pStyle w:val="TableText"/>
              <w:jc w:val="center"/>
            </w:pPr>
          </w:p>
        </w:tc>
        <w:tc>
          <w:tcPr>
            <w:tcW w:w="180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EA3346" w:rsidRPr="00863F4F" w:rsidRDefault="00EA3346" w:rsidP="00585B3A">
            <w:pPr>
              <w:pStyle w:val="TableText"/>
              <w:jc w:val="center"/>
            </w:pPr>
          </w:p>
        </w:tc>
        <w:tc>
          <w:tcPr>
            <w:tcW w:w="1800" w:type="dxa"/>
            <w:tcBorders>
              <w:top w:val="single" w:sz="4" w:space="0" w:color="auto"/>
              <w:left w:val="single" w:sz="4" w:space="0" w:color="auto"/>
              <w:bottom w:val="single" w:sz="4" w:space="0" w:color="auto"/>
              <w:right w:val="single" w:sz="4" w:space="0" w:color="auto"/>
            </w:tcBorders>
            <w:noWrap/>
            <w:tcMar>
              <w:top w:w="15" w:type="dxa"/>
              <w:left w:w="115" w:type="dxa"/>
              <w:right w:w="115" w:type="dxa"/>
            </w:tcMar>
            <w:vAlign w:val="bottom"/>
          </w:tcPr>
          <w:p w:rsidR="00EA3346" w:rsidRPr="00863F4F" w:rsidRDefault="00EA3346" w:rsidP="00585B3A">
            <w:pPr>
              <w:pStyle w:val="TableText"/>
              <w:jc w:val="center"/>
            </w:pPr>
          </w:p>
        </w:tc>
      </w:tr>
      <w:tr w:rsidR="0049497A" w:rsidRPr="00863F4F" w:rsidTr="00585B3A">
        <w:trPr>
          <w:trHeight w:val="84"/>
        </w:trPr>
        <w:tc>
          <w:tcPr>
            <w:tcW w:w="3927" w:type="dxa"/>
            <w:tcBorders>
              <w:top w:val="nil"/>
              <w:left w:val="single" w:sz="4" w:space="0" w:color="auto"/>
              <w:bottom w:val="single" w:sz="4" w:space="0" w:color="auto"/>
              <w:right w:val="single" w:sz="4" w:space="0" w:color="auto"/>
            </w:tcBorders>
            <w:noWrap/>
            <w:tcMar>
              <w:top w:w="15" w:type="dxa"/>
              <w:left w:w="115" w:type="dxa"/>
              <w:bottom w:w="0" w:type="dxa"/>
              <w:right w:w="115" w:type="dxa"/>
            </w:tcMar>
            <w:vAlign w:val="bottom"/>
          </w:tcPr>
          <w:p w:rsidR="0049497A" w:rsidRPr="00863F4F" w:rsidRDefault="0049497A" w:rsidP="00585B3A">
            <w:pPr>
              <w:pStyle w:val="TableText"/>
            </w:pPr>
            <w:r w:rsidRPr="00863F4F">
              <w:t>Smoke Test</w:t>
            </w:r>
            <w:r w:rsidR="00C75321">
              <w:t>ing</w:t>
            </w:r>
          </w:p>
        </w:tc>
        <w:tc>
          <w:tcPr>
            <w:tcW w:w="1800" w:type="dxa"/>
            <w:tcBorders>
              <w:top w:val="single" w:sz="4" w:space="0" w:color="auto"/>
              <w:left w:val="nil"/>
              <w:bottom w:val="single" w:sz="4" w:space="0" w:color="auto"/>
              <w:right w:val="single" w:sz="4" w:space="0" w:color="auto"/>
            </w:tcBorders>
            <w:tcMar>
              <w:top w:w="15" w:type="dxa"/>
              <w:left w:w="115" w:type="dxa"/>
              <w:right w:w="115" w:type="dxa"/>
            </w:tcMar>
          </w:tcPr>
          <w:p w:rsidR="0049497A" w:rsidRPr="00863F4F" w:rsidRDefault="0049497A" w:rsidP="00585B3A">
            <w:pPr>
              <w:pStyle w:val="TableText"/>
              <w:jc w:val="center"/>
            </w:pPr>
            <w:r w:rsidRPr="00863F4F">
              <w:t>X</w:t>
            </w:r>
          </w:p>
        </w:tc>
        <w:tc>
          <w:tcPr>
            <w:tcW w:w="180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49497A" w:rsidRPr="00863F4F" w:rsidRDefault="0049497A" w:rsidP="00585B3A">
            <w:pPr>
              <w:pStyle w:val="TableText"/>
              <w:jc w:val="center"/>
            </w:pPr>
            <w:r w:rsidRPr="00863F4F">
              <w:t>X</w:t>
            </w:r>
          </w:p>
        </w:tc>
        <w:tc>
          <w:tcPr>
            <w:tcW w:w="1800" w:type="dxa"/>
            <w:tcBorders>
              <w:top w:val="single" w:sz="4" w:space="0" w:color="auto"/>
              <w:left w:val="single" w:sz="4" w:space="0" w:color="auto"/>
              <w:bottom w:val="single" w:sz="4" w:space="0" w:color="auto"/>
              <w:right w:val="single" w:sz="4" w:space="0" w:color="auto"/>
            </w:tcBorders>
            <w:noWrap/>
            <w:tcMar>
              <w:top w:w="15" w:type="dxa"/>
              <w:left w:w="115" w:type="dxa"/>
              <w:right w:w="115" w:type="dxa"/>
            </w:tcMar>
            <w:vAlign w:val="bottom"/>
          </w:tcPr>
          <w:p w:rsidR="0049497A" w:rsidRPr="00863F4F" w:rsidRDefault="0049497A" w:rsidP="00585B3A">
            <w:pPr>
              <w:pStyle w:val="TableText"/>
              <w:jc w:val="center"/>
            </w:pPr>
          </w:p>
        </w:tc>
      </w:tr>
      <w:tr w:rsidR="0049497A" w:rsidRPr="00863F4F" w:rsidTr="00585B3A">
        <w:trPr>
          <w:trHeight w:val="210"/>
        </w:trPr>
        <w:tc>
          <w:tcPr>
            <w:tcW w:w="3927" w:type="dxa"/>
            <w:tcBorders>
              <w:top w:val="nil"/>
              <w:left w:val="single" w:sz="4" w:space="0" w:color="auto"/>
              <w:bottom w:val="single" w:sz="4" w:space="0" w:color="auto"/>
              <w:right w:val="single" w:sz="4" w:space="0" w:color="auto"/>
            </w:tcBorders>
            <w:noWrap/>
            <w:tcMar>
              <w:top w:w="15" w:type="dxa"/>
              <w:left w:w="115" w:type="dxa"/>
              <w:bottom w:w="0" w:type="dxa"/>
              <w:right w:w="115" w:type="dxa"/>
            </w:tcMar>
            <w:vAlign w:val="bottom"/>
          </w:tcPr>
          <w:p w:rsidR="0049497A" w:rsidRPr="00863F4F" w:rsidRDefault="0049497A" w:rsidP="00585B3A">
            <w:pPr>
              <w:pStyle w:val="TableText"/>
            </w:pPr>
            <w:r w:rsidRPr="00863F4F">
              <w:t>Stress Testing</w:t>
            </w:r>
          </w:p>
        </w:tc>
        <w:tc>
          <w:tcPr>
            <w:tcW w:w="1800" w:type="dxa"/>
            <w:tcBorders>
              <w:top w:val="single" w:sz="4" w:space="0" w:color="auto"/>
              <w:left w:val="nil"/>
              <w:bottom w:val="single" w:sz="4" w:space="0" w:color="auto"/>
              <w:right w:val="single" w:sz="4" w:space="0" w:color="auto"/>
            </w:tcBorders>
            <w:tcMar>
              <w:top w:w="15" w:type="dxa"/>
              <w:left w:w="115" w:type="dxa"/>
              <w:right w:w="115" w:type="dxa"/>
            </w:tcMar>
          </w:tcPr>
          <w:p w:rsidR="0049497A" w:rsidRPr="00863F4F" w:rsidRDefault="0049497A" w:rsidP="00585B3A">
            <w:pPr>
              <w:pStyle w:val="TableText"/>
              <w:jc w:val="center"/>
            </w:pPr>
          </w:p>
        </w:tc>
        <w:tc>
          <w:tcPr>
            <w:tcW w:w="180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49497A" w:rsidRPr="00863F4F" w:rsidRDefault="0049497A" w:rsidP="00585B3A">
            <w:pPr>
              <w:pStyle w:val="TableText"/>
              <w:jc w:val="center"/>
            </w:pPr>
            <w:r w:rsidRPr="00863F4F">
              <w:t>X</w:t>
            </w:r>
          </w:p>
        </w:tc>
        <w:tc>
          <w:tcPr>
            <w:tcW w:w="1800" w:type="dxa"/>
            <w:tcBorders>
              <w:top w:val="single" w:sz="4" w:space="0" w:color="auto"/>
              <w:left w:val="single" w:sz="4" w:space="0" w:color="auto"/>
              <w:bottom w:val="single" w:sz="4" w:space="0" w:color="auto"/>
              <w:right w:val="single" w:sz="4" w:space="0" w:color="auto"/>
            </w:tcBorders>
            <w:noWrap/>
            <w:tcMar>
              <w:top w:w="15" w:type="dxa"/>
              <w:left w:w="115" w:type="dxa"/>
              <w:right w:w="115" w:type="dxa"/>
            </w:tcMar>
            <w:vAlign w:val="bottom"/>
          </w:tcPr>
          <w:p w:rsidR="0049497A" w:rsidRPr="00863F4F" w:rsidRDefault="0049497A" w:rsidP="00585B3A">
            <w:pPr>
              <w:pStyle w:val="TableText"/>
              <w:jc w:val="center"/>
            </w:pPr>
          </w:p>
        </w:tc>
      </w:tr>
      <w:tr w:rsidR="0049497A" w:rsidRPr="00863F4F" w:rsidTr="00585B3A">
        <w:trPr>
          <w:trHeight w:val="210"/>
        </w:trPr>
        <w:tc>
          <w:tcPr>
            <w:tcW w:w="3927" w:type="dxa"/>
            <w:tcBorders>
              <w:top w:val="nil"/>
              <w:left w:val="single" w:sz="4" w:space="0" w:color="auto"/>
              <w:bottom w:val="single" w:sz="4" w:space="0" w:color="auto"/>
              <w:right w:val="single" w:sz="4" w:space="0" w:color="auto"/>
            </w:tcBorders>
            <w:noWrap/>
            <w:tcMar>
              <w:top w:w="15" w:type="dxa"/>
              <w:left w:w="115" w:type="dxa"/>
              <w:bottom w:w="0" w:type="dxa"/>
              <w:right w:w="115" w:type="dxa"/>
            </w:tcMar>
            <w:vAlign w:val="bottom"/>
          </w:tcPr>
          <w:p w:rsidR="0049497A" w:rsidRPr="00863F4F" w:rsidRDefault="0049497A" w:rsidP="00585B3A">
            <w:pPr>
              <w:pStyle w:val="TableText"/>
            </w:pPr>
            <w:r w:rsidRPr="00863F4F">
              <w:t>System Testing</w:t>
            </w:r>
          </w:p>
        </w:tc>
        <w:tc>
          <w:tcPr>
            <w:tcW w:w="1800" w:type="dxa"/>
            <w:tcBorders>
              <w:top w:val="single" w:sz="4" w:space="0" w:color="auto"/>
              <w:left w:val="nil"/>
              <w:bottom w:val="single" w:sz="4" w:space="0" w:color="auto"/>
              <w:right w:val="single" w:sz="4" w:space="0" w:color="auto"/>
            </w:tcBorders>
            <w:tcMar>
              <w:top w:w="15" w:type="dxa"/>
              <w:left w:w="115" w:type="dxa"/>
              <w:right w:w="115" w:type="dxa"/>
            </w:tcMar>
          </w:tcPr>
          <w:p w:rsidR="0049497A" w:rsidRPr="00863F4F" w:rsidRDefault="0049497A" w:rsidP="00585B3A">
            <w:pPr>
              <w:pStyle w:val="TableText"/>
              <w:jc w:val="center"/>
            </w:pPr>
            <w:r w:rsidRPr="00863F4F">
              <w:t>X</w:t>
            </w:r>
          </w:p>
        </w:tc>
        <w:tc>
          <w:tcPr>
            <w:tcW w:w="180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49497A" w:rsidRPr="00863F4F" w:rsidRDefault="0049497A" w:rsidP="00585B3A">
            <w:pPr>
              <w:pStyle w:val="TableText"/>
              <w:jc w:val="center"/>
            </w:pPr>
            <w:r w:rsidRPr="00863F4F">
              <w:t>X</w:t>
            </w:r>
          </w:p>
        </w:tc>
        <w:tc>
          <w:tcPr>
            <w:tcW w:w="1800" w:type="dxa"/>
            <w:tcBorders>
              <w:top w:val="single" w:sz="4" w:space="0" w:color="auto"/>
              <w:left w:val="single" w:sz="4" w:space="0" w:color="auto"/>
              <w:bottom w:val="single" w:sz="4" w:space="0" w:color="auto"/>
              <w:right w:val="single" w:sz="4" w:space="0" w:color="auto"/>
            </w:tcBorders>
            <w:noWrap/>
            <w:tcMar>
              <w:top w:w="15" w:type="dxa"/>
              <w:left w:w="115" w:type="dxa"/>
              <w:right w:w="115" w:type="dxa"/>
            </w:tcMar>
            <w:vAlign w:val="bottom"/>
          </w:tcPr>
          <w:p w:rsidR="0049497A" w:rsidRPr="00863F4F" w:rsidRDefault="0049497A" w:rsidP="00585B3A">
            <w:pPr>
              <w:pStyle w:val="TableText"/>
              <w:jc w:val="center"/>
            </w:pPr>
          </w:p>
        </w:tc>
      </w:tr>
      <w:tr w:rsidR="0049497A" w:rsidRPr="00863F4F" w:rsidTr="00585B3A">
        <w:trPr>
          <w:trHeight w:val="147"/>
        </w:trPr>
        <w:tc>
          <w:tcPr>
            <w:tcW w:w="3927" w:type="dxa"/>
            <w:tcBorders>
              <w:top w:val="nil"/>
              <w:left w:val="single" w:sz="4" w:space="0" w:color="auto"/>
              <w:bottom w:val="single" w:sz="4" w:space="0" w:color="auto"/>
              <w:right w:val="single" w:sz="4" w:space="0" w:color="auto"/>
            </w:tcBorders>
            <w:noWrap/>
            <w:tcMar>
              <w:top w:w="15" w:type="dxa"/>
              <w:left w:w="115" w:type="dxa"/>
              <w:bottom w:w="0" w:type="dxa"/>
              <w:right w:w="115" w:type="dxa"/>
            </w:tcMar>
            <w:vAlign w:val="bottom"/>
          </w:tcPr>
          <w:p w:rsidR="0049497A" w:rsidRPr="00863F4F" w:rsidRDefault="0049497A" w:rsidP="00585B3A">
            <w:pPr>
              <w:pStyle w:val="TableText"/>
            </w:pPr>
            <w:r w:rsidRPr="00863F4F">
              <w:t>Usability Testing</w:t>
            </w:r>
          </w:p>
        </w:tc>
        <w:tc>
          <w:tcPr>
            <w:tcW w:w="1800" w:type="dxa"/>
            <w:tcBorders>
              <w:top w:val="single" w:sz="4" w:space="0" w:color="auto"/>
              <w:left w:val="nil"/>
              <w:bottom w:val="single" w:sz="4" w:space="0" w:color="auto"/>
              <w:right w:val="single" w:sz="4" w:space="0" w:color="auto"/>
            </w:tcBorders>
            <w:tcMar>
              <w:top w:w="15" w:type="dxa"/>
              <w:left w:w="115" w:type="dxa"/>
              <w:right w:w="115" w:type="dxa"/>
            </w:tcMar>
          </w:tcPr>
          <w:p w:rsidR="0049497A" w:rsidRPr="00863F4F" w:rsidRDefault="00B04FD1" w:rsidP="00585B3A">
            <w:pPr>
              <w:pStyle w:val="TableText"/>
              <w:jc w:val="center"/>
            </w:pPr>
            <w:r>
              <w:t>X</w:t>
            </w:r>
          </w:p>
        </w:tc>
        <w:tc>
          <w:tcPr>
            <w:tcW w:w="180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49497A" w:rsidRPr="00863F4F" w:rsidRDefault="0049497A" w:rsidP="00585B3A">
            <w:pPr>
              <w:pStyle w:val="TableText"/>
              <w:jc w:val="center"/>
            </w:pPr>
          </w:p>
        </w:tc>
        <w:tc>
          <w:tcPr>
            <w:tcW w:w="1800" w:type="dxa"/>
            <w:tcBorders>
              <w:top w:val="single" w:sz="4" w:space="0" w:color="auto"/>
              <w:left w:val="single" w:sz="4" w:space="0" w:color="auto"/>
              <w:bottom w:val="single" w:sz="4" w:space="0" w:color="auto"/>
              <w:right w:val="single" w:sz="4" w:space="0" w:color="auto"/>
            </w:tcBorders>
            <w:noWrap/>
            <w:tcMar>
              <w:top w:w="15" w:type="dxa"/>
              <w:left w:w="115" w:type="dxa"/>
              <w:right w:w="115" w:type="dxa"/>
            </w:tcMar>
            <w:vAlign w:val="bottom"/>
          </w:tcPr>
          <w:p w:rsidR="0049497A" w:rsidRPr="00863F4F" w:rsidRDefault="0049497A" w:rsidP="00585B3A">
            <w:pPr>
              <w:pStyle w:val="TableText"/>
              <w:jc w:val="center"/>
            </w:pPr>
            <w:r w:rsidRPr="00863F4F">
              <w:t>X</w:t>
            </w:r>
          </w:p>
        </w:tc>
      </w:tr>
      <w:tr w:rsidR="0049497A" w:rsidRPr="00863F4F" w:rsidTr="00585B3A">
        <w:trPr>
          <w:trHeight w:val="165"/>
        </w:trPr>
        <w:tc>
          <w:tcPr>
            <w:tcW w:w="3927" w:type="dxa"/>
            <w:tcBorders>
              <w:top w:val="nil"/>
              <w:left w:val="single" w:sz="4" w:space="0" w:color="auto"/>
              <w:bottom w:val="single" w:sz="4" w:space="0" w:color="auto"/>
              <w:right w:val="single" w:sz="4" w:space="0" w:color="auto"/>
            </w:tcBorders>
            <w:noWrap/>
            <w:tcMar>
              <w:top w:w="15" w:type="dxa"/>
              <w:left w:w="115" w:type="dxa"/>
              <w:bottom w:w="0" w:type="dxa"/>
              <w:right w:w="115" w:type="dxa"/>
            </w:tcMar>
            <w:vAlign w:val="bottom"/>
          </w:tcPr>
          <w:p w:rsidR="0049497A" w:rsidRPr="00863F4F" w:rsidRDefault="00DF501B" w:rsidP="00585B3A">
            <w:pPr>
              <w:pStyle w:val="TableText"/>
            </w:pPr>
            <w:r>
              <w:t>User Functionality Test</w:t>
            </w:r>
            <w:r w:rsidR="0049497A" w:rsidRPr="00863F4F">
              <w:t>ing</w:t>
            </w:r>
          </w:p>
        </w:tc>
        <w:tc>
          <w:tcPr>
            <w:tcW w:w="1800" w:type="dxa"/>
            <w:tcBorders>
              <w:top w:val="single" w:sz="4" w:space="0" w:color="auto"/>
              <w:left w:val="nil"/>
              <w:bottom w:val="single" w:sz="4" w:space="0" w:color="auto"/>
              <w:right w:val="single" w:sz="4" w:space="0" w:color="auto"/>
            </w:tcBorders>
            <w:tcMar>
              <w:top w:w="15" w:type="dxa"/>
              <w:left w:w="115" w:type="dxa"/>
              <w:right w:w="115" w:type="dxa"/>
            </w:tcMar>
          </w:tcPr>
          <w:p w:rsidR="0049497A" w:rsidRPr="00863F4F" w:rsidRDefault="0049497A" w:rsidP="00585B3A">
            <w:pPr>
              <w:pStyle w:val="TableText"/>
              <w:jc w:val="center"/>
            </w:pPr>
            <w:r w:rsidRPr="00863F4F">
              <w:t>X</w:t>
            </w:r>
          </w:p>
        </w:tc>
        <w:tc>
          <w:tcPr>
            <w:tcW w:w="180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49497A" w:rsidRPr="00863F4F" w:rsidRDefault="0049497A" w:rsidP="00585B3A">
            <w:pPr>
              <w:pStyle w:val="TableText"/>
              <w:jc w:val="center"/>
            </w:pPr>
          </w:p>
        </w:tc>
        <w:tc>
          <w:tcPr>
            <w:tcW w:w="1800" w:type="dxa"/>
            <w:tcBorders>
              <w:top w:val="single" w:sz="4" w:space="0" w:color="auto"/>
              <w:left w:val="single" w:sz="4" w:space="0" w:color="auto"/>
              <w:bottom w:val="single" w:sz="4" w:space="0" w:color="auto"/>
              <w:right w:val="single" w:sz="4" w:space="0" w:color="auto"/>
            </w:tcBorders>
            <w:tcMar>
              <w:top w:w="15" w:type="dxa"/>
              <w:left w:w="115" w:type="dxa"/>
              <w:right w:w="115" w:type="dxa"/>
            </w:tcMar>
            <w:vAlign w:val="bottom"/>
          </w:tcPr>
          <w:p w:rsidR="0049497A" w:rsidRPr="00863F4F" w:rsidRDefault="0049497A" w:rsidP="00585B3A">
            <w:pPr>
              <w:pStyle w:val="TableText"/>
              <w:jc w:val="center"/>
            </w:pPr>
          </w:p>
        </w:tc>
      </w:tr>
      <w:tr w:rsidR="0049497A" w:rsidRPr="00863F4F" w:rsidTr="00585B3A">
        <w:trPr>
          <w:trHeight w:val="165"/>
        </w:trPr>
        <w:tc>
          <w:tcPr>
            <w:tcW w:w="3927" w:type="dxa"/>
            <w:tcBorders>
              <w:top w:val="nil"/>
              <w:left w:val="single" w:sz="4" w:space="0" w:color="auto"/>
              <w:bottom w:val="single" w:sz="4" w:space="0" w:color="auto"/>
              <w:right w:val="single" w:sz="4" w:space="0" w:color="auto"/>
            </w:tcBorders>
            <w:noWrap/>
            <w:tcMar>
              <w:top w:w="15" w:type="dxa"/>
              <w:left w:w="115" w:type="dxa"/>
              <w:bottom w:w="0" w:type="dxa"/>
              <w:right w:w="115" w:type="dxa"/>
            </w:tcMar>
            <w:vAlign w:val="bottom"/>
          </w:tcPr>
          <w:p w:rsidR="0049497A" w:rsidRPr="00863F4F" w:rsidRDefault="0049497A" w:rsidP="00585B3A">
            <w:pPr>
              <w:pStyle w:val="TableText"/>
            </w:pPr>
            <w:r w:rsidRPr="00863F4F">
              <w:t>User Interface Testing</w:t>
            </w:r>
          </w:p>
        </w:tc>
        <w:tc>
          <w:tcPr>
            <w:tcW w:w="1800" w:type="dxa"/>
            <w:tcBorders>
              <w:top w:val="single" w:sz="4" w:space="0" w:color="auto"/>
              <w:left w:val="nil"/>
              <w:bottom w:val="single" w:sz="4" w:space="0" w:color="auto"/>
              <w:right w:val="single" w:sz="4" w:space="0" w:color="auto"/>
            </w:tcBorders>
            <w:tcMar>
              <w:top w:w="15" w:type="dxa"/>
              <w:left w:w="115" w:type="dxa"/>
              <w:right w:w="115" w:type="dxa"/>
            </w:tcMar>
          </w:tcPr>
          <w:p w:rsidR="0049497A" w:rsidRPr="00863F4F" w:rsidRDefault="0049497A" w:rsidP="00585B3A">
            <w:pPr>
              <w:pStyle w:val="TableText"/>
              <w:jc w:val="center"/>
            </w:pPr>
          </w:p>
        </w:tc>
        <w:tc>
          <w:tcPr>
            <w:tcW w:w="180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rsidR="0049497A" w:rsidRPr="00863F4F" w:rsidRDefault="0049497A" w:rsidP="00585B3A">
            <w:pPr>
              <w:pStyle w:val="TableText"/>
              <w:jc w:val="center"/>
            </w:pPr>
          </w:p>
        </w:tc>
        <w:tc>
          <w:tcPr>
            <w:tcW w:w="1800" w:type="dxa"/>
            <w:tcBorders>
              <w:top w:val="single" w:sz="4" w:space="0" w:color="auto"/>
              <w:left w:val="single" w:sz="4" w:space="0" w:color="auto"/>
              <w:bottom w:val="single" w:sz="4" w:space="0" w:color="auto"/>
              <w:right w:val="single" w:sz="4" w:space="0" w:color="auto"/>
            </w:tcBorders>
            <w:tcMar>
              <w:top w:w="15" w:type="dxa"/>
              <w:left w:w="115" w:type="dxa"/>
              <w:right w:w="115" w:type="dxa"/>
            </w:tcMar>
            <w:vAlign w:val="bottom"/>
          </w:tcPr>
          <w:p w:rsidR="0049497A" w:rsidRPr="00863F4F" w:rsidRDefault="0049497A" w:rsidP="00585B3A">
            <w:pPr>
              <w:pStyle w:val="TableText"/>
              <w:jc w:val="center"/>
            </w:pPr>
          </w:p>
        </w:tc>
      </w:tr>
    </w:tbl>
    <w:p w:rsidR="0049497A" w:rsidRDefault="0049497A" w:rsidP="0049497A">
      <w:pPr>
        <w:pStyle w:val="Appendix2"/>
        <w:keepNext/>
        <w:keepLines/>
        <w:spacing w:before="360" w:after="120"/>
        <w:ind w:left="907" w:hanging="907"/>
      </w:pPr>
      <w:r w:rsidRPr="00863F4F">
        <w:t>Test Type Definitions</w:t>
      </w:r>
    </w:p>
    <w:tbl>
      <w:tblPr>
        <w:tblW w:w="484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27"/>
        <w:gridCol w:w="6158"/>
      </w:tblGrid>
      <w:tr w:rsidR="0049497A" w:rsidRPr="00863F4F" w:rsidTr="00585B3A">
        <w:trPr>
          <w:cantSplit/>
          <w:tblHeader/>
        </w:trPr>
        <w:tc>
          <w:tcPr>
            <w:tcW w:w="1684" w:type="pct"/>
            <w:shd w:val="clear" w:color="auto" w:fill="E0E0E0"/>
          </w:tcPr>
          <w:p w:rsidR="0049497A" w:rsidRPr="00863F4F" w:rsidRDefault="0049497A" w:rsidP="00585B3A">
            <w:pPr>
              <w:pStyle w:val="TableHeading"/>
            </w:pPr>
            <w:r>
              <w:t>Test Type</w:t>
            </w:r>
          </w:p>
        </w:tc>
        <w:tc>
          <w:tcPr>
            <w:tcW w:w="3316" w:type="pct"/>
            <w:shd w:val="clear" w:color="auto" w:fill="E0E0E0"/>
          </w:tcPr>
          <w:p w:rsidR="0049497A" w:rsidRPr="00863F4F" w:rsidRDefault="0049497A" w:rsidP="00585B3A">
            <w:pPr>
              <w:pStyle w:val="TableHeading"/>
            </w:pPr>
            <w:r w:rsidRPr="00863F4F">
              <w:t>Definition</w:t>
            </w:r>
          </w:p>
        </w:tc>
      </w:tr>
      <w:tr w:rsidR="0049497A" w:rsidRPr="00863F4F" w:rsidTr="00585B3A">
        <w:trPr>
          <w:cantSplit/>
        </w:trPr>
        <w:tc>
          <w:tcPr>
            <w:tcW w:w="1684" w:type="pct"/>
          </w:tcPr>
          <w:p w:rsidR="0049497A" w:rsidRPr="00863F4F" w:rsidRDefault="0049497A" w:rsidP="00585B3A">
            <w:pPr>
              <w:pStyle w:val="TableText"/>
            </w:pPr>
            <w:r w:rsidRPr="00863F4F">
              <w:t>Access Control Testing</w:t>
            </w:r>
          </w:p>
        </w:tc>
        <w:tc>
          <w:tcPr>
            <w:tcW w:w="3316" w:type="pct"/>
          </w:tcPr>
          <w:p w:rsidR="0049497A" w:rsidRPr="00863F4F" w:rsidRDefault="0049497A" w:rsidP="00585B3A">
            <w:pPr>
              <w:pStyle w:val="TableText"/>
            </w:pPr>
            <w:r w:rsidRPr="00863F4F">
              <w:t>A type of testing that attests that the target-of-test data (or systems) are accessible only to those actors for which they are intended, as defined by use cases. Access Control Testing verifies that access to the system is controlled and that unwanted or unauthorized access is prohibited. This test is implemented and executed on various targets-of-test.</w:t>
            </w:r>
          </w:p>
        </w:tc>
      </w:tr>
      <w:tr w:rsidR="0049497A" w:rsidRPr="00863F4F" w:rsidTr="00585B3A">
        <w:trPr>
          <w:cantSplit/>
        </w:trPr>
        <w:tc>
          <w:tcPr>
            <w:tcW w:w="1684" w:type="pct"/>
          </w:tcPr>
          <w:p w:rsidR="0049497A" w:rsidRPr="00863F4F" w:rsidRDefault="0049497A" w:rsidP="00585B3A">
            <w:pPr>
              <w:pStyle w:val="TableText"/>
            </w:pPr>
            <w:r w:rsidRPr="00863F4F">
              <w:t>Benchmark Testing:</w:t>
            </w:r>
          </w:p>
        </w:tc>
        <w:tc>
          <w:tcPr>
            <w:tcW w:w="3316" w:type="pct"/>
          </w:tcPr>
          <w:p w:rsidR="0049497A" w:rsidRPr="00863F4F" w:rsidRDefault="0049497A" w:rsidP="00585B3A">
            <w:pPr>
              <w:pStyle w:val="TableText"/>
            </w:pPr>
            <w:r w:rsidRPr="00863F4F">
              <w:t>A type of performance testing that compares the performance of new or unknown functionality to a known reference standard (e.g., existing software or measurements). For example, benchmark testing may compare the performance of current systems with the performance of the Linux/Oracle system.</w:t>
            </w:r>
          </w:p>
        </w:tc>
      </w:tr>
      <w:tr w:rsidR="0049497A" w:rsidRPr="00863F4F" w:rsidTr="00585B3A">
        <w:trPr>
          <w:cantSplit/>
        </w:trPr>
        <w:tc>
          <w:tcPr>
            <w:tcW w:w="1684" w:type="pct"/>
          </w:tcPr>
          <w:p w:rsidR="0049497A" w:rsidRPr="00863F4F" w:rsidRDefault="0049497A" w:rsidP="00585B3A">
            <w:pPr>
              <w:pStyle w:val="TableText"/>
            </w:pPr>
            <w:r w:rsidRPr="00863F4F">
              <w:t>B</w:t>
            </w:r>
            <w:r>
              <w:t>uild Verification Testing</w:t>
            </w:r>
          </w:p>
          <w:p w:rsidR="0049497A" w:rsidRPr="00863F4F" w:rsidRDefault="0049497A" w:rsidP="00585B3A">
            <w:pPr>
              <w:pStyle w:val="TableText"/>
            </w:pPr>
            <w:r w:rsidRPr="00863F4F">
              <w:t>(Prerequisite: Smoke Test)</w:t>
            </w:r>
          </w:p>
        </w:tc>
        <w:tc>
          <w:tcPr>
            <w:tcW w:w="3316" w:type="pct"/>
          </w:tcPr>
          <w:p w:rsidR="0049497A" w:rsidRPr="00863F4F" w:rsidRDefault="0049497A" w:rsidP="00585B3A">
            <w:pPr>
              <w:pStyle w:val="TableText"/>
            </w:pPr>
            <w:r w:rsidRPr="00863F4F">
              <w:t>A type of testing performed for each new build, comparing the baseline with the actual object properties in the current build. The output from this test indicates what object properties have changed or don't meet the requirements. Together with the Smoke test, the Build Verification test may be utilized by projects to determine if additional functional testing is appropriate for a given build or if a build is ready for production.</w:t>
            </w:r>
          </w:p>
        </w:tc>
      </w:tr>
      <w:tr w:rsidR="0049497A" w:rsidRPr="00863F4F" w:rsidTr="00585B3A">
        <w:trPr>
          <w:cantSplit/>
        </w:trPr>
        <w:tc>
          <w:tcPr>
            <w:tcW w:w="1684" w:type="pct"/>
          </w:tcPr>
          <w:p w:rsidR="0049497A" w:rsidRPr="00863F4F" w:rsidRDefault="0049497A" w:rsidP="00585B3A">
            <w:pPr>
              <w:pStyle w:val="TableText"/>
            </w:pPr>
            <w:r w:rsidRPr="00863F4F">
              <w:lastRenderedPageBreak/>
              <w:t>Business Cycle Testing</w:t>
            </w:r>
          </w:p>
        </w:tc>
        <w:tc>
          <w:tcPr>
            <w:tcW w:w="3316" w:type="pct"/>
          </w:tcPr>
          <w:p w:rsidR="0049497A" w:rsidRPr="00863F4F" w:rsidRDefault="0049497A" w:rsidP="00585B3A">
            <w:pPr>
              <w:pStyle w:val="TableText"/>
            </w:pPr>
            <w:r w:rsidRPr="00863F4F">
              <w:t>A type of testing that focuses upon activities and transactions performed end to end over time. This test type executes the functionality associated with a period of time (e.g., one-week, month, or year). These tests include all daily, weekly, and monthly cycles, and events that are date-sensitive (e.g., end of the month management reports, monthly reports, quarterly reports, and year-end reports).</w:t>
            </w:r>
          </w:p>
        </w:tc>
      </w:tr>
      <w:tr w:rsidR="0049497A" w:rsidRPr="00863F4F" w:rsidTr="00585B3A">
        <w:trPr>
          <w:cantSplit/>
        </w:trPr>
        <w:tc>
          <w:tcPr>
            <w:tcW w:w="1684" w:type="pct"/>
          </w:tcPr>
          <w:p w:rsidR="0049497A" w:rsidRPr="00863F4F" w:rsidRDefault="0049497A" w:rsidP="00585B3A">
            <w:pPr>
              <w:pStyle w:val="TableText"/>
            </w:pPr>
            <w:r w:rsidRPr="00863F4F">
              <w:t>Compliance Testing</w:t>
            </w:r>
          </w:p>
        </w:tc>
        <w:tc>
          <w:tcPr>
            <w:tcW w:w="3316" w:type="pct"/>
          </w:tcPr>
          <w:p w:rsidR="0049497A" w:rsidRPr="00863F4F" w:rsidRDefault="0049497A" w:rsidP="00585B3A">
            <w:pPr>
              <w:pStyle w:val="TableText"/>
            </w:pPr>
            <w:r w:rsidRPr="00863F4F">
              <w:t xml:space="preserve">A type of testing that verifies that a collection of software and hardware fulfills given specifications. For example, these tests will minimally include: "core specifications for </w:t>
            </w:r>
            <w:proofErr w:type="spellStart"/>
            <w:r w:rsidRPr="00863F4F">
              <w:t>rehosting</w:t>
            </w:r>
            <w:proofErr w:type="spellEnd"/>
            <w:r w:rsidRPr="00863F4F">
              <w:t xml:space="preserve"> - ver.1.5-draft 3.doc", Section 508 of The Rehabilitation Act Amendments of 1998, Race and Ethnicity Test, and VA Directive 6102 Compliance. It does not exclude any other tests that may also come up.</w:t>
            </w:r>
          </w:p>
        </w:tc>
      </w:tr>
      <w:tr w:rsidR="00F7477C" w:rsidRPr="00863F4F" w:rsidTr="00585B3A">
        <w:trPr>
          <w:cantSplit/>
        </w:trPr>
        <w:tc>
          <w:tcPr>
            <w:tcW w:w="1684" w:type="pct"/>
          </w:tcPr>
          <w:p w:rsidR="00F7477C" w:rsidRPr="00863F4F" w:rsidRDefault="00F7477C" w:rsidP="00585B3A">
            <w:pPr>
              <w:pStyle w:val="TableText"/>
            </w:pPr>
            <w:r>
              <w:t>Component Integration Testing</w:t>
            </w:r>
          </w:p>
        </w:tc>
        <w:tc>
          <w:tcPr>
            <w:tcW w:w="3316" w:type="pct"/>
          </w:tcPr>
          <w:p w:rsidR="00F7477C" w:rsidRPr="00F7477C" w:rsidRDefault="00F7477C" w:rsidP="00F7477C">
            <w:pPr>
              <w:autoSpaceDE w:val="0"/>
              <w:autoSpaceDN w:val="0"/>
              <w:adjustRightInd w:val="0"/>
              <w:rPr>
                <w:rFonts w:ascii="Arial" w:hAnsi="Arial" w:cs="Arial"/>
                <w:szCs w:val="22"/>
              </w:rPr>
            </w:pPr>
            <w:r w:rsidRPr="00F7477C">
              <w:rPr>
                <w:rFonts w:ascii="Arial" w:hAnsi="Arial" w:cs="Arial"/>
                <w:szCs w:val="22"/>
              </w:rPr>
              <w:t>Testing performed to expose defects in the interfaces and interaction between integrated components as well as verifying installation instructions.</w:t>
            </w:r>
          </w:p>
        </w:tc>
      </w:tr>
      <w:tr w:rsidR="0049497A" w:rsidRPr="00863F4F" w:rsidTr="00585B3A">
        <w:trPr>
          <w:cantSplit/>
        </w:trPr>
        <w:tc>
          <w:tcPr>
            <w:tcW w:w="1684" w:type="pct"/>
          </w:tcPr>
          <w:p w:rsidR="0049497A" w:rsidRPr="00863F4F" w:rsidRDefault="0049497A" w:rsidP="00585B3A">
            <w:pPr>
              <w:pStyle w:val="TableText"/>
            </w:pPr>
            <w:r w:rsidRPr="00863F4F">
              <w:t>Configuration Testing</w:t>
            </w:r>
          </w:p>
        </w:tc>
        <w:tc>
          <w:tcPr>
            <w:tcW w:w="3316" w:type="pct"/>
          </w:tcPr>
          <w:p w:rsidR="0049497A" w:rsidRPr="00863F4F" w:rsidRDefault="0049497A" w:rsidP="00585B3A">
            <w:pPr>
              <w:pStyle w:val="TableText"/>
            </w:pPr>
            <w:r w:rsidRPr="00863F4F">
              <w:t>A type of testing concerned with checking the programs compatibility with as many possible configurations of hardware and system software. In most production environments, the particular hardware specifications for the client workstations, network connections, and database servers vary. Client workstations may have different software loaded, for example, applications, drivers, and so on hand, at any one time; many different combinations may be active using different resources. The goal of the configuration test is finding a hardware combination that should be, but is not, compatible with the program.</w:t>
            </w:r>
          </w:p>
        </w:tc>
      </w:tr>
      <w:tr w:rsidR="0049497A" w:rsidRPr="00863F4F" w:rsidTr="00585B3A">
        <w:trPr>
          <w:cantSplit/>
        </w:trPr>
        <w:tc>
          <w:tcPr>
            <w:tcW w:w="1684" w:type="pct"/>
          </w:tcPr>
          <w:p w:rsidR="0049497A" w:rsidRPr="00863F4F" w:rsidRDefault="0049497A" w:rsidP="00585B3A">
            <w:pPr>
              <w:pStyle w:val="TableText"/>
            </w:pPr>
            <w:r w:rsidRPr="00863F4F">
              <w:t>Contention Testing</w:t>
            </w:r>
          </w:p>
        </w:tc>
        <w:tc>
          <w:tcPr>
            <w:tcW w:w="3316" w:type="pct"/>
          </w:tcPr>
          <w:p w:rsidR="0049497A" w:rsidRPr="00863F4F" w:rsidRDefault="0049497A" w:rsidP="00585B3A">
            <w:pPr>
              <w:pStyle w:val="TableText"/>
            </w:pPr>
            <w:r w:rsidRPr="00863F4F">
              <w:t xml:space="preserve">A type of performance testing that executes </w:t>
            </w:r>
            <w:proofErr w:type="gramStart"/>
            <w:r w:rsidRPr="00863F4F">
              <w:t>tests that causes</w:t>
            </w:r>
            <w:proofErr w:type="gramEnd"/>
            <w:r w:rsidRPr="00863F4F">
              <w:t xml:space="preserve"> the application to fail with regard to actual or simulated concurrency. Contention testing identifies failures associated with locking, deadlock, </w:t>
            </w:r>
            <w:proofErr w:type="spellStart"/>
            <w:r w:rsidRPr="00863F4F">
              <w:t>livelock</w:t>
            </w:r>
            <w:proofErr w:type="spellEnd"/>
            <w:r w:rsidRPr="00863F4F">
              <w:t xml:space="preserve">, starvation, race conditions, priority inversion, data loss, loss of memory, and lack of thread safety in shared software components or data. </w:t>
            </w:r>
          </w:p>
        </w:tc>
      </w:tr>
      <w:tr w:rsidR="0049497A" w:rsidRPr="00863F4F" w:rsidTr="00585B3A">
        <w:trPr>
          <w:cantSplit/>
        </w:trPr>
        <w:tc>
          <w:tcPr>
            <w:tcW w:w="1684" w:type="pct"/>
          </w:tcPr>
          <w:p w:rsidR="0049497A" w:rsidRPr="00863F4F" w:rsidRDefault="0049497A" w:rsidP="00585B3A">
            <w:pPr>
              <w:pStyle w:val="TableText"/>
            </w:pPr>
            <w:r w:rsidRPr="00863F4F">
              <w:t>Data and Database Integrity Testing</w:t>
            </w:r>
          </w:p>
        </w:tc>
        <w:tc>
          <w:tcPr>
            <w:tcW w:w="3316" w:type="pct"/>
          </w:tcPr>
          <w:p w:rsidR="0049497A" w:rsidRPr="00863F4F" w:rsidRDefault="0049497A" w:rsidP="00585B3A">
            <w:pPr>
              <w:pStyle w:val="TableText"/>
            </w:pPr>
            <w:r w:rsidRPr="00863F4F">
              <w:t xml:space="preserve">A type of testing that verifies that data is being stored by the system in a manner where the data is not compromised by the initial storage, updating, restoration, or retrieval processing. This type of testing is intended to uncover design flaws that may result in data corruption, unauthorized data access, lack of data integrity across multiple tables, and lack of adequate transaction performance. The databases, data files, and the database or data file processes should be tested as a subsystem within the application. </w:t>
            </w:r>
          </w:p>
        </w:tc>
      </w:tr>
      <w:tr w:rsidR="0049497A" w:rsidRPr="00863F4F" w:rsidTr="00585B3A">
        <w:trPr>
          <w:cantSplit/>
        </w:trPr>
        <w:tc>
          <w:tcPr>
            <w:tcW w:w="1684" w:type="pct"/>
          </w:tcPr>
          <w:p w:rsidR="0049497A" w:rsidRPr="00863F4F" w:rsidRDefault="0049497A" w:rsidP="00585B3A">
            <w:pPr>
              <w:pStyle w:val="TableText"/>
            </w:pPr>
            <w:r w:rsidRPr="00863F4F">
              <w:lastRenderedPageBreak/>
              <w:t>Documentation Testing</w:t>
            </w:r>
          </w:p>
        </w:tc>
        <w:tc>
          <w:tcPr>
            <w:tcW w:w="3316" w:type="pct"/>
          </w:tcPr>
          <w:p w:rsidR="0049497A" w:rsidRPr="00863F4F" w:rsidRDefault="0049497A" w:rsidP="00585B3A">
            <w:pPr>
              <w:pStyle w:val="TableText"/>
            </w:pPr>
            <w:r w:rsidRPr="00863F4F">
              <w:t>Documentation testing is a type of testing that should validate the information contained within the software documentation set for the following qualities: compliance to accepted standards and conventions, accuracy, completeness, and usability. The documentation testing should verify that all of the required information is provided in order for the appropriate user to be able to properly install, implement, operate, and maintain the software application. The current VistA documentation set can consist of any of the following manual types:</w:t>
            </w:r>
          </w:p>
          <w:p w:rsidR="0049497A" w:rsidRPr="00863F4F" w:rsidRDefault="0049497A" w:rsidP="00585B3A">
            <w:pPr>
              <w:pStyle w:val="TableText"/>
            </w:pPr>
            <w:r w:rsidRPr="00863F4F">
              <w:t>Release Notes, Installation Guide, User Manuals, Technical Manual, and Security Guide.</w:t>
            </w:r>
          </w:p>
        </w:tc>
      </w:tr>
      <w:tr w:rsidR="0049497A" w:rsidRPr="00863F4F" w:rsidTr="00585B3A">
        <w:trPr>
          <w:cantSplit/>
        </w:trPr>
        <w:tc>
          <w:tcPr>
            <w:tcW w:w="1684" w:type="pct"/>
          </w:tcPr>
          <w:p w:rsidR="0049497A" w:rsidRPr="00863F4F" w:rsidRDefault="0049497A" w:rsidP="00585B3A">
            <w:pPr>
              <w:pStyle w:val="TableText"/>
            </w:pPr>
            <w:r w:rsidRPr="00863F4F">
              <w:t>Error Analysis Testing</w:t>
            </w:r>
          </w:p>
        </w:tc>
        <w:tc>
          <w:tcPr>
            <w:tcW w:w="3316" w:type="pct"/>
          </w:tcPr>
          <w:p w:rsidR="0049497A" w:rsidRPr="00863F4F" w:rsidRDefault="0049497A" w:rsidP="00585B3A">
            <w:pPr>
              <w:pStyle w:val="TableText"/>
              <w:rPr>
                <w:highlight w:val="yellow"/>
              </w:rPr>
            </w:pPr>
            <w:r w:rsidRPr="00863F4F">
              <w:t>This type of testing verifies that the application checks for input, detects invalid data, and prevents invalid data from being entered into the application. This type of testing also includes the verification of error logs and error messages that are displayed to the user.</w:t>
            </w:r>
          </w:p>
        </w:tc>
      </w:tr>
      <w:tr w:rsidR="0049497A" w:rsidRPr="00863F4F" w:rsidTr="00585B3A">
        <w:trPr>
          <w:cantSplit/>
        </w:trPr>
        <w:tc>
          <w:tcPr>
            <w:tcW w:w="1684" w:type="pct"/>
          </w:tcPr>
          <w:p w:rsidR="0049497A" w:rsidRPr="00863F4F" w:rsidRDefault="0049497A" w:rsidP="00585B3A">
            <w:pPr>
              <w:pStyle w:val="TableText"/>
            </w:pPr>
            <w:r w:rsidRPr="00863F4F">
              <w:t>Exploratory Testing</w:t>
            </w:r>
          </w:p>
        </w:tc>
        <w:tc>
          <w:tcPr>
            <w:tcW w:w="3316" w:type="pct"/>
          </w:tcPr>
          <w:p w:rsidR="0049497A" w:rsidRPr="00863F4F" w:rsidRDefault="0049497A" w:rsidP="00585B3A">
            <w:pPr>
              <w:pStyle w:val="TableText"/>
              <w:rPr>
                <w:highlight w:val="yellow"/>
              </w:rPr>
            </w:pPr>
            <w:r w:rsidRPr="00863F4F">
              <w:t>A technique for testing computer software that requires minimal planning and tolerates limited documentation for the target-of-test in advance of test execution, relying on the skill and knowledge of the tester and feedback from test results to guide the ongoing test effort. Exploratory testing is often conducted in short sessions in which feedback gained from one session is used to dynamically plan subsequent sessions.</w:t>
            </w:r>
          </w:p>
        </w:tc>
      </w:tr>
      <w:tr w:rsidR="0049497A" w:rsidRPr="00863F4F" w:rsidTr="00585B3A">
        <w:trPr>
          <w:cantSplit/>
        </w:trPr>
        <w:tc>
          <w:tcPr>
            <w:tcW w:w="1684" w:type="pct"/>
          </w:tcPr>
          <w:p w:rsidR="0049497A" w:rsidRPr="00863F4F" w:rsidRDefault="0049497A" w:rsidP="00585B3A">
            <w:pPr>
              <w:pStyle w:val="TableText"/>
            </w:pPr>
            <w:r w:rsidRPr="00863F4F">
              <w:t>Failover Testing</w:t>
            </w:r>
          </w:p>
        </w:tc>
        <w:tc>
          <w:tcPr>
            <w:tcW w:w="3316" w:type="pct"/>
          </w:tcPr>
          <w:p w:rsidR="0049497A" w:rsidRPr="00863F4F" w:rsidRDefault="0049497A" w:rsidP="00585B3A">
            <w:pPr>
              <w:pStyle w:val="TableText"/>
            </w:pPr>
            <w:r w:rsidRPr="00863F4F">
              <w:t>A type of testing test that ensures an alternate or backup system properly "takes over" (i.e., a backup system functions when the primary system fails). Failover Testing also tests that a system continually runs when the failover occurs, and that the failover happens without any loss of data or transactions. Failover Testing should be combined with Recovery Testing.</w:t>
            </w:r>
          </w:p>
        </w:tc>
      </w:tr>
      <w:tr w:rsidR="0049497A" w:rsidRPr="00863F4F" w:rsidTr="00585B3A">
        <w:trPr>
          <w:cantSplit/>
        </w:trPr>
        <w:tc>
          <w:tcPr>
            <w:tcW w:w="1684" w:type="pct"/>
          </w:tcPr>
          <w:p w:rsidR="0049497A" w:rsidRPr="00863F4F" w:rsidRDefault="0049497A" w:rsidP="00585B3A">
            <w:pPr>
              <w:pStyle w:val="TableText"/>
            </w:pPr>
            <w:r w:rsidRPr="00863F4F">
              <w:t>Installation Testing</w:t>
            </w:r>
          </w:p>
        </w:tc>
        <w:tc>
          <w:tcPr>
            <w:tcW w:w="3316" w:type="pct"/>
          </w:tcPr>
          <w:p w:rsidR="0049497A" w:rsidRPr="00863F4F" w:rsidRDefault="0049497A" w:rsidP="00585B3A">
            <w:pPr>
              <w:pStyle w:val="TableText"/>
            </w:pPr>
            <w:r w:rsidRPr="00863F4F">
              <w:t xml:space="preserve">A type of testing that verifies that the application or system installs as intended on different hardware and software configurations, and under different conditions (e.g., a new installation, an upgrade, and a complete or custom installation). Installation testing may also measure the ease with which an application or system can be successfully installed, typically measured in terms of the average amount of person-hours required for a trained operator or hardware engineer to perform the installation. Part of this installation test is to perform </w:t>
            </w:r>
            <w:proofErr w:type="gramStart"/>
            <w:r w:rsidRPr="00863F4F">
              <w:t>an uninstall</w:t>
            </w:r>
            <w:proofErr w:type="gramEnd"/>
            <w:r w:rsidRPr="00863F4F">
              <w:t>. As a result of this uninstall, the system, application and database should return to the state prior to the install.</w:t>
            </w:r>
          </w:p>
        </w:tc>
      </w:tr>
      <w:tr w:rsidR="0049497A" w:rsidRPr="00863F4F" w:rsidTr="00585B3A">
        <w:trPr>
          <w:cantSplit/>
        </w:trPr>
        <w:tc>
          <w:tcPr>
            <w:tcW w:w="1684" w:type="pct"/>
          </w:tcPr>
          <w:p w:rsidR="0049497A" w:rsidRPr="00863F4F" w:rsidRDefault="0049497A" w:rsidP="00585B3A">
            <w:pPr>
              <w:pStyle w:val="TableText"/>
            </w:pPr>
            <w:r w:rsidRPr="00863F4F">
              <w:lastRenderedPageBreak/>
              <w:t>Integration Testing</w:t>
            </w:r>
          </w:p>
        </w:tc>
        <w:tc>
          <w:tcPr>
            <w:tcW w:w="3316" w:type="pct"/>
          </w:tcPr>
          <w:p w:rsidR="0049497A" w:rsidRPr="00863F4F" w:rsidRDefault="0049497A" w:rsidP="00585B3A">
            <w:pPr>
              <w:pStyle w:val="TableText"/>
            </w:pPr>
            <w:r w:rsidRPr="00863F4F">
              <w:t xml:space="preserve">An incremental series of tests of combinations or sub-assemblies of selected components in an overall system. Integration testing is incremental in a successively larger and more complex combinations of components tested in sequence, proceeding from the unit level (0% integration) to eventually the full system test (100% integration). </w:t>
            </w:r>
          </w:p>
        </w:tc>
      </w:tr>
      <w:tr w:rsidR="0049497A" w:rsidRPr="00863F4F" w:rsidTr="00585B3A">
        <w:trPr>
          <w:cantSplit/>
        </w:trPr>
        <w:tc>
          <w:tcPr>
            <w:tcW w:w="1684" w:type="pct"/>
          </w:tcPr>
          <w:p w:rsidR="0049497A" w:rsidRPr="00863F4F" w:rsidRDefault="0049497A" w:rsidP="00585B3A">
            <w:pPr>
              <w:pStyle w:val="TableText"/>
            </w:pPr>
            <w:r w:rsidRPr="00863F4F">
              <w:t>Load Testing</w:t>
            </w:r>
          </w:p>
        </w:tc>
        <w:tc>
          <w:tcPr>
            <w:tcW w:w="3316" w:type="pct"/>
          </w:tcPr>
          <w:p w:rsidR="0049497A" w:rsidRPr="00863F4F" w:rsidRDefault="0049497A" w:rsidP="00585B3A">
            <w:pPr>
              <w:pStyle w:val="TableText"/>
            </w:pPr>
            <w:r w:rsidRPr="00863F4F">
              <w:t>A performance test that subjects the system to varying workloads in order to measure and evaluate the performance behaviors and abilities of the system to continue to function properly under these different workloads. Load testing determines and ensures that the system functions properly beyond the expected maximum workload. Additionally, load testing evaluates the performance characteristics (e.g., response times, transaction rates, and other time-sensitive issues).</w:t>
            </w:r>
          </w:p>
        </w:tc>
      </w:tr>
      <w:tr w:rsidR="0049497A" w:rsidRPr="00863F4F" w:rsidTr="00585B3A">
        <w:trPr>
          <w:cantSplit/>
        </w:trPr>
        <w:tc>
          <w:tcPr>
            <w:tcW w:w="1684" w:type="pct"/>
          </w:tcPr>
          <w:p w:rsidR="0049497A" w:rsidRPr="00863F4F" w:rsidRDefault="008D7F3F" w:rsidP="00585B3A">
            <w:pPr>
              <w:pStyle w:val="TableText"/>
            </w:pPr>
            <w:r>
              <w:t>Migration T</w:t>
            </w:r>
            <w:r w:rsidR="0049497A" w:rsidRPr="00863F4F">
              <w:t>esting</w:t>
            </w:r>
          </w:p>
        </w:tc>
        <w:tc>
          <w:tcPr>
            <w:tcW w:w="3316" w:type="pct"/>
          </w:tcPr>
          <w:p w:rsidR="0049497A" w:rsidRPr="00863F4F" w:rsidRDefault="0049497A" w:rsidP="00585B3A">
            <w:pPr>
              <w:pStyle w:val="TableText"/>
            </w:pPr>
            <w:r w:rsidRPr="00863F4F">
              <w:t>A type of testing that follows standard VistA and H</w:t>
            </w:r>
            <w:r w:rsidRPr="00365216">
              <w:rPr>
                <w:rStyle w:val="TextItalics"/>
                <w:u w:val="single"/>
              </w:rPr>
              <w:t>e</w:t>
            </w:r>
            <w:r w:rsidRPr="00863F4F">
              <w:t>V-VistA operating procedures and loads the latest .jar version onto a live copy of VistA and H</w:t>
            </w:r>
            <w:r w:rsidRPr="00365216">
              <w:rPr>
                <w:rStyle w:val="TextItalics"/>
                <w:u w:val="single"/>
              </w:rPr>
              <w:t>e</w:t>
            </w:r>
            <w:r w:rsidRPr="00863F4F">
              <w:t>V-VistA. The following are examples of the types of tests that can be performed as part of migration testing:</w:t>
            </w:r>
          </w:p>
          <w:p w:rsidR="0049497A" w:rsidRPr="00275A9E" w:rsidRDefault="0049497A" w:rsidP="0049497A">
            <w:pPr>
              <w:pStyle w:val="BodyTextBullet1"/>
              <w:numPr>
                <w:ilvl w:val="0"/>
                <w:numId w:val="14"/>
              </w:numPr>
              <w:rPr>
                <w:rFonts w:ascii="Arial" w:hAnsi="Arial" w:cs="Arial"/>
              </w:rPr>
            </w:pPr>
            <w:r w:rsidRPr="00275A9E">
              <w:rPr>
                <w:rFonts w:ascii="Arial" w:hAnsi="Arial" w:cs="Arial"/>
              </w:rPr>
              <w:t>Data conversion has been completed</w:t>
            </w:r>
          </w:p>
          <w:p w:rsidR="0049497A" w:rsidRPr="00275A9E" w:rsidRDefault="0049497A" w:rsidP="0049497A">
            <w:pPr>
              <w:pStyle w:val="BodyTextBullet1"/>
              <w:numPr>
                <w:ilvl w:val="0"/>
                <w:numId w:val="14"/>
              </w:numPr>
              <w:rPr>
                <w:rFonts w:ascii="Arial" w:hAnsi="Arial" w:cs="Arial"/>
              </w:rPr>
            </w:pPr>
            <w:r w:rsidRPr="00275A9E">
              <w:rPr>
                <w:rFonts w:ascii="Arial" w:hAnsi="Arial" w:cs="Arial"/>
              </w:rPr>
              <w:t>Data tables are successfully created</w:t>
            </w:r>
          </w:p>
          <w:p w:rsidR="0049497A" w:rsidRPr="00275A9E" w:rsidRDefault="0049497A" w:rsidP="0049497A">
            <w:pPr>
              <w:pStyle w:val="BodyTextBullet1"/>
              <w:numPr>
                <w:ilvl w:val="0"/>
                <w:numId w:val="14"/>
              </w:numPr>
              <w:rPr>
                <w:rFonts w:ascii="Arial" w:hAnsi="Arial" w:cs="Arial"/>
              </w:rPr>
            </w:pPr>
            <w:r w:rsidRPr="00275A9E">
              <w:rPr>
                <w:rFonts w:ascii="Arial" w:hAnsi="Arial" w:cs="Arial"/>
              </w:rPr>
              <w:t>Parallel test for confirmation of data integrity</w:t>
            </w:r>
          </w:p>
          <w:p w:rsidR="0049497A" w:rsidRPr="00275A9E" w:rsidRDefault="0049497A" w:rsidP="0049497A">
            <w:pPr>
              <w:pStyle w:val="BodyTextBullet1"/>
              <w:numPr>
                <w:ilvl w:val="0"/>
                <w:numId w:val="14"/>
              </w:numPr>
              <w:rPr>
                <w:rFonts w:ascii="Arial" w:hAnsi="Arial" w:cs="Arial"/>
              </w:rPr>
            </w:pPr>
            <w:r w:rsidRPr="00275A9E">
              <w:rPr>
                <w:rFonts w:ascii="Arial" w:hAnsi="Arial" w:cs="Arial"/>
              </w:rPr>
              <w:t>Review output report, before and after migration, to confirm data integrity</w:t>
            </w:r>
          </w:p>
          <w:p w:rsidR="0049497A" w:rsidRPr="00863F4F" w:rsidRDefault="0049497A" w:rsidP="0049497A">
            <w:pPr>
              <w:pStyle w:val="BodyTextBullet1"/>
              <w:numPr>
                <w:ilvl w:val="0"/>
                <w:numId w:val="14"/>
              </w:numPr>
            </w:pPr>
            <w:r w:rsidRPr="00275A9E">
              <w:rPr>
                <w:rFonts w:ascii="Arial" w:hAnsi="Arial" w:cs="Arial"/>
              </w:rPr>
              <w:t>Run equivalent process, before and after migration</w:t>
            </w:r>
          </w:p>
        </w:tc>
      </w:tr>
      <w:tr w:rsidR="00E238A7" w:rsidRPr="00863F4F" w:rsidTr="00585B3A">
        <w:trPr>
          <w:cantSplit/>
        </w:trPr>
        <w:tc>
          <w:tcPr>
            <w:tcW w:w="1684" w:type="pct"/>
          </w:tcPr>
          <w:p w:rsidR="00E238A7" w:rsidRPr="00863F4F" w:rsidRDefault="00E238A7" w:rsidP="00585B3A">
            <w:pPr>
              <w:pStyle w:val="TableText"/>
            </w:pPr>
            <w:r>
              <w:t>Multi-Divisional Testing</w:t>
            </w:r>
          </w:p>
        </w:tc>
        <w:tc>
          <w:tcPr>
            <w:tcW w:w="3316" w:type="pct"/>
          </w:tcPr>
          <w:p w:rsidR="00E238A7" w:rsidRPr="00E238A7" w:rsidRDefault="00E238A7" w:rsidP="00585B3A">
            <w:pPr>
              <w:pStyle w:val="TableText"/>
            </w:pPr>
            <w:r w:rsidRPr="00863F4F">
              <w:t xml:space="preserve">A type of testing that </w:t>
            </w:r>
            <w:r w:rsidRPr="00E238A7">
              <w:t>ensure</w:t>
            </w:r>
            <w:r>
              <w:t>s</w:t>
            </w:r>
            <w:r w:rsidRPr="00E238A7">
              <w:t xml:space="preserve"> that all applications will operate in a multi-division or multi-site environment recognizing that an enterprise perspective while fully supporting local health care delivery</w:t>
            </w:r>
            <w:r>
              <w:t>.</w:t>
            </w:r>
          </w:p>
        </w:tc>
      </w:tr>
      <w:tr w:rsidR="0049497A" w:rsidRPr="00863F4F" w:rsidTr="00585B3A">
        <w:trPr>
          <w:cantSplit/>
        </w:trPr>
        <w:tc>
          <w:tcPr>
            <w:tcW w:w="1684" w:type="pct"/>
          </w:tcPr>
          <w:p w:rsidR="0049497A" w:rsidRPr="00863F4F" w:rsidRDefault="0049497A" w:rsidP="00585B3A">
            <w:pPr>
              <w:pStyle w:val="TableText"/>
            </w:pPr>
            <w:r w:rsidRPr="00863F4F">
              <w:t>Parallel Testing</w:t>
            </w:r>
          </w:p>
        </w:tc>
        <w:tc>
          <w:tcPr>
            <w:tcW w:w="3316" w:type="pct"/>
          </w:tcPr>
          <w:p w:rsidR="0049497A" w:rsidRPr="00863F4F" w:rsidRDefault="0049497A" w:rsidP="00585B3A">
            <w:pPr>
              <w:pStyle w:val="TableText"/>
            </w:pPr>
            <w:r w:rsidRPr="00863F4F">
              <w:t xml:space="preserve">The same internal processes are run on the existing system and the new system. The existing system is considered the “gold standard”, unless proven otherwise. The feedback (expected results, defined time limits, data extracts, </w:t>
            </w:r>
            <w:proofErr w:type="spellStart"/>
            <w:r w:rsidRPr="00863F4F">
              <w:t>etc</w:t>
            </w:r>
            <w:proofErr w:type="spellEnd"/>
            <w:r w:rsidRPr="00863F4F">
              <w:t>) from processes from the new system are compared to the existing system. Parallel testing is performed before the new system is put into a production environment.</w:t>
            </w:r>
          </w:p>
        </w:tc>
      </w:tr>
      <w:tr w:rsidR="0049497A" w:rsidRPr="00863F4F" w:rsidTr="00585B3A">
        <w:trPr>
          <w:cantSplit/>
        </w:trPr>
        <w:tc>
          <w:tcPr>
            <w:tcW w:w="1684" w:type="pct"/>
          </w:tcPr>
          <w:p w:rsidR="0049497A" w:rsidRPr="00863F4F" w:rsidRDefault="0049497A" w:rsidP="00585B3A">
            <w:pPr>
              <w:pStyle w:val="TableText"/>
            </w:pPr>
            <w:r w:rsidRPr="00863F4F">
              <w:lastRenderedPageBreak/>
              <w:t>Performance Monitoring Testing</w:t>
            </w:r>
          </w:p>
        </w:tc>
        <w:tc>
          <w:tcPr>
            <w:tcW w:w="3316" w:type="pct"/>
          </w:tcPr>
          <w:p w:rsidR="0049497A" w:rsidRPr="00863F4F" w:rsidRDefault="0049497A" w:rsidP="00585B3A">
            <w:pPr>
              <w:pStyle w:val="TableText"/>
            </w:pPr>
            <w:r w:rsidRPr="00863F4F">
              <w:t>Performance profiling assesses how a system is spending its time and consuming resources. This type of performance testing optimizes the performance of a system by measuring how much time and resources the system is spending in each function. These tests identify performance limitations in the code and specify which sections of the code would benefit most from optimization work. The goal of performance profiling is to optimize the feature and application performance.</w:t>
            </w:r>
          </w:p>
        </w:tc>
      </w:tr>
      <w:tr w:rsidR="0049497A" w:rsidRPr="00863F4F" w:rsidTr="00585B3A">
        <w:trPr>
          <w:cantSplit/>
        </w:trPr>
        <w:tc>
          <w:tcPr>
            <w:tcW w:w="1684" w:type="pct"/>
          </w:tcPr>
          <w:p w:rsidR="0049497A" w:rsidRPr="00863F4F" w:rsidRDefault="0049497A" w:rsidP="00585B3A">
            <w:pPr>
              <w:pStyle w:val="TableText"/>
            </w:pPr>
            <w:r w:rsidRPr="00863F4F">
              <w:t>Performance Testing</w:t>
            </w:r>
          </w:p>
        </w:tc>
        <w:tc>
          <w:tcPr>
            <w:tcW w:w="3316" w:type="pct"/>
          </w:tcPr>
          <w:p w:rsidR="0049497A" w:rsidRPr="00863F4F" w:rsidRDefault="0049497A" w:rsidP="00585B3A">
            <w:pPr>
              <w:pStyle w:val="TableText"/>
            </w:pPr>
            <w:r w:rsidRPr="00863F4F">
              <w:t xml:space="preserve">Performance Testing assesses how a system is spending its time and consuming resources. Performance testing optimizes a system by measuring how much time and resources the system is spending in each function. These tests identify performance limitations in the code and specify which sections of the code would benefit most from optimization work. Performance testing may be further refined by the use of specific types of performance tests, such as, benchmark test, load test, stress test, performance monitoring test, and contention test. </w:t>
            </w:r>
          </w:p>
        </w:tc>
      </w:tr>
      <w:tr w:rsidR="00E238A7" w:rsidRPr="00863F4F" w:rsidTr="00585B3A">
        <w:trPr>
          <w:cantSplit/>
        </w:trPr>
        <w:tc>
          <w:tcPr>
            <w:tcW w:w="1684" w:type="pct"/>
          </w:tcPr>
          <w:p w:rsidR="00E238A7" w:rsidRPr="00863F4F" w:rsidRDefault="00E238A7" w:rsidP="00585B3A">
            <w:pPr>
              <w:pStyle w:val="TableText"/>
            </w:pPr>
            <w:r>
              <w:t>Privacy Testing</w:t>
            </w:r>
          </w:p>
        </w:tc>
        <w:tc>
          <w:tcPr>
            <w:tcW w:w="3316" w:type="pct"/>
          </w:tcPr>
          <w:p w:rsidR="00E238A7" w:rsidRPr="00863F4F" w:rsidRDefault="00E238A7" w:rsidP="00585B3A">
            <w:pPr>
              <w:pStyle w:val="TableText"/>
            </w:pPr>
            <w:r w:rsidRPr="00863F4F">
              <w:t xml:space="preserve">A type of testing that </w:t>
            </w:r>
            <w:r w:rsidRPr="001F7DF8">
              <w:t>ensure</w:t>
            </w:r>
            <w:r>
              <w:t>s</w:t>
            </w:r>
            <w:r w:rsidRPr="001F7DF8">
              <w:t xml:space="preserve"> that (1) veteran and employee data are adequately protected and (2) systems and applications comply with the Privacy and Security Rule provisions of the Health Insurance Portability and Accountability Act (HIPAA).</w:t>
            </w:r>
          </w:p>
        </w:tc>
      </w:tr>
      <w:tr w:rsidR="0049497A" w:rsidRPr="00863F4F" w:rsidTr="00585B3A">
        <w:trPr>
          <w:cantSplit/>
        </w:trPr>
        <w:tc>
          <w:tcPr>
            <w:tcW w:w="1684" w:type="pct"/>
          </w:tcPr>
          <w:p w:rsidR="0049497A" w:rsidRPr="00863F4F" w:rsidRDefault="0049497A" w:rsidP="00585B3A">
            <w:pPr>
              <w:pStyle w:val="TableText"/>
            </w:pPr>
            <w:r w:rsidRPr="00863F4F">
              <w:t>Product Component Testing</w:t>
            </w:r>
          </w:p>
        </w:tc>
        <w:tc>
          <w:tcPr>
            <w:tcW w:w="3316" w:type="pct"/>
          </w:tcPr>
          <w:p w:rsidR="0049497A" w:rsidRPr="00863F4F" w:rsidRDefault="0049497A" w:rsidP="00585B3A">
            <w:pPr>
              <w:pStyle w:val="TableText"/>
            </w:pPr>
            <w:r w:rsidRPr="00863F4F">
              <w:t>Product Component Testing (aka Unit Testing) is the internal technical and functional testing of a module/component of code. Product Component Testing verifies that the requirements defined in the detail design specification have been successfully applied to the module/component under test.</w:t>
            </w:r>
          </w:p>
        </w:tc>
      </w:tr>
      <w:tr w:rsidR="0049497A" w:rsidRPr="00863F4F" w:rsidTr="00585B3A">
        <w:trPr>
          <w:cantSplit/>
        </w:trPr>
        <w:tc>
          <w:tcPr>
            <w:tcW w:w="1684" w:type="pct"/>
          </w:tcPr>
          <w:p w:rsidR="0049497A" w:rsidRPr="00863F4F" w:rsidRDefault="0049497A" w:rsidP="00585B3A">
            <w:pPr>
              <w:pStyle w:val="TableText"/>
            </w:pPr>
            <w:r w:rsidRPr="00863F4F">
              <w:t>Recovery Testing</w:t>
            </w:r>
          </w:p>
        </w:tc>
        <w:tc>
          <w:tcPr>
            <w:tcW w:w="3316" w:type="pct"/>
          </w:tcPr>
          <w:p w:rsidR="0049497A" w:rsidRPr="00863F4F" w:rsidRDefault="0049497A" w:rsidP="00585B3A">
            <w:pPr>
              <w:pStyle w:val="TableText"/>
            </w:pPr>
            <w:r w:rsidRPr="00863F4F">
              <w:t>A type of testing that causes an application or system to fail in a controlled environment. Recovery processes are invoked while an application or system is monitored. Recovery testing verifies that application or system, and data recovery is achieved. Recovery Testing should be combined with Failover Testing.</w:t>
            </w:r>
          </w:p>
        </w:tc>
      </w:tr>
      <w:tr w:rsidR="0049497A" w:rsidRPr="00863F4F" w:rsidTr="00585B3A">
        <w:trPr>
          <w:cantSplit/>
        </w:trPr>
        <w:tc>
          <w:tcPr>
            <w:tcW w:w="1684" w:type="pct"/>
          </w:tcPr>
          <w:p w:rsidR="0049497A" w:rsidRPr="00863F4F" w:rsidRDefault="0049497A" w:rsidP="00585B3A">
            <w:pPr>
              <w:pStyle w:val="TableText"/>
            </w:pPr>
            <w:r w:rsidRPr="00863F4F">
              <w:t>Regression Test</w:t>
            </w:r>
          </w:p>
        </w:tc>
        <w:tc>
          <w:tcPr>
            <w:tcW w:w="3316" w:type="pct"/>
          </w:tcPr>
          <w:p w:rsidR="0049497A" w:rsidRPr="00863F4F" w:rsidRDefault="0049497A" w:rsidP="00585B3A">
            <w:pPr>
              <w:pStyle w:val="TableText"/>
            </w:pPr>
            <w:r w:rsidRPr="00863F4F">
              <w:t xml:space="preserve">A type of testing that validates existing functionality still performs as expected when new functionality is introduced into the system under test. </w:t>
            </w:r>
          </w:p>
        </w:tc>
      </w:tr>
      <w:tr w:rsidR="0049497A" w:rsidRPr="00863F4F" w:rsidTr="00585B3A">
        <w:trPr>
          <w:cantSplit/>
        </w:trPr>
        <w:tc>
          <w:tcPr>
            <w:tcW w:w="1684" w:type="pct"/>
          </w:tcPr>
          <w:p w:rsidR="0049497A" w:rsidRPr="00863F4F" w:rsidRDefault="0049497A" w:rsidP="00585B3A">
            <w:pPr>
              <w:pStyle w:val="TableText"/>
            </w:pPr>
            <w:r w:rsidRPr="00863F4F">
              <w:t>Risk Based Testin</w:t>
            </w:r>
            <w:r>
              <w:t>g</w:t>
            </w:r>
          </w:p>
        </w:tc>
        <w:tc>
          <w:tcPr>
            <w:tcW w:w="3316" w:type="pct"/>
          </w:tcPr>
          <w:p w:rsidR="0049497A" w:rsidRPr="00863F4F" w:rsidRDefault="0049497A" w:rsidP="00585B3A">
            <w:pPr>
              <w:pStyle w:val="TableText"/>
            </w:pPr>
            <w:r w:rsidRPr="00863F4F">
              <w:t>A type of testing based on a defined list of project risks. It is designed to explore and/or uncover potential system failures by using the list of risks to select and prioritize testing.</w:t>
            </w:r>
          </w:p>
        </w:tc>
      </w:tr>
      <w:tr w:rsidR="0049497A" w:rsidRPr="00863F4F" w:rsidTr="00585B3A">
        <w:trPr>
          <w:cantSplit/>
        </w:trPr>
        <w:tc>
          <w:tcPr>
            <w:tcW w:w="1684" w:type="pct"/>
          </w:tcPr>
          <w:p w:rsidR="0049497A" w:rsidRPr="00863F4F" w:rsidRDefault="0049497A" w:rsidP="00585B3A">
            <w:pPr>
              <w:pStyle w:val="TableText"/>
            </w:pPr>
            <w:r w:rsidRPr="00863F4F">
              <w:lastRenderedPageBreak/>
              <w:t>Section 508 Compliance Testing</w:t>
            </w:r>
          </w:p>
        </w:tc>
        <w:tc>
          <w:tcPr>
            <w:tcW w:w="3316" w:type="pct"/>
          </w:tcPr>
          <w:p w:rsidR="0049497A" w:rsidRPr="00863F4F" w:rsidRDefault="0049497A" w:rsidP="00585B3A">
            <w:pPr>
              <w:pStyle w:val="TableText"/>
            </w:pPr>
            <w:r w:rsidRPr="00863F4F">
              <w:t>A type of test that (1) ensures that persons with disabilities have access to and are able to interact with graphical user interfaces and (2) verifies that the application or system meets the specified Section 508 Compliance standards.</w:t>
            </w:r>
          </w:p>
        </w:tc>
      </w:tr>
      <w:tr w:rsidR="00E42011" w:rsidRPr="00863F4F" w:rsidTr="00585B3A">
        <w:trPr>
          <w:cantSplit/>
        </w:trPr>
        <w:tc>
          <w:tcPr>
            <w:tcW w:w="1684" w:type="pct"/>
          </w:tcPr>
          <w:p w:rsidR="00E42011" w:rsidRPr="00863F4F" w:rsidRDefault="00EA3346" w:rsidP="00585B3A">
            <w:pPr>
              <w:pStyle w:val="TableText"/>
            </w:pPr>
            <w:r>
              <w:t>Security</w:t>
            </w:r>
            <w:r w:rsidR="00E42011">
              <w:t xml:space="preserve"> </w:t>
            </w:r>
            <w:r w:rsidR="00675120">
              <w:t>Testing</w:t>
            </w:r>
          </w:p>
        </w:tc>
        <w:tc>
          <w:tcPr>
            <w:tcW w:w="3316" w:type="pct"/>
          </w:tcPr>
          <w:p w:rsidR="00E42011" w:rsidRPr="00863F4F" w:rsidRDefault="00EA3346" w:rsidP="00C720CE">
            <w:pPr>
              <w:pStyle w:val="TableText"/>
            </w:pPr>
            <w:r w:rsidRPr="00863F4F">
              <w:t xml:space="preserve">A type of test that </w:t>
            </w:r>
            <w:r w:rsidRPr="001F7DF8">
              <w:t>validate</w:t>
            </w:r>
            <w:r>
              <w:t>s</w:t>
            </w:r>
            <w:r w:rsidRPr="001F7DF8">
              <w:t xml:space="preserve"> the security requirements and to ensure readiness for the independent testing performed by the Security Assessment Team as required by the </w:t>
            </w:r>
            <w:r w:rsidR="00C720CE">
              <w:t>Assessment and Authorization</w:t>
            </w:r>
            <w:r w:rsidRPr="001F7DF8">
              <w:t xml:space="preserve"> Process.</w:t>
            </w:r>
          </w:p>
        </w:tc>
      </w:tr>
      <w:tr w:rsidR="0049497A" w:rsidRPr="00863F4F" w:rsidTr="00585B3A">
        <w:trPr>
          <w:cantSplit/>
        </w:trPr>
        <w:tc>
          <w:tcPr>
            <w:tcW w:w="1684" w:type="pct"/>
          </w:tcPr>
          <w:p w:rsidR="0049497A" w:rsidRPr="00863F4F" w:rsidRDefault="0049497A" w:rsidP="00585B3A">
            <w:pPr>
              <w:pStyle w:val="TableText"/>
            </w:pPr>
            <w:r w:rsidRPr="00863F4F">
              <w:t>Smoke Test</w:t>
            </w:r>
          </w:p>
        </w:tc>
        <w:tc>
          <w:tcPr>
            <w:tcW w:w="3316" w:type="pct"/>
          </w:tcPr>
          <w:p w:rsidR="0049497A" w:rsidRPr="00863F4F" w:rsidRDefault="0049497A" w:rsidP="00585B3A">
            <w:pPr>
              <w:pStyle w:val="TableText"/>
            </w:pPr>
            <w:r w:rsidRPr="00863F4F">
              <w:t xml:space="preserve">A type of testing that ensures that an application or system is stable enough to enter testing in the currently active test phase. It is usually a subset of the overall set of tests, preferably automated, that touches parts of the system in at least a cursory way. </w:t>
            </w:r>
          </w:p>
        </w:tc>
      </w:tr>
      <w:tr w:rsidR="0049497A" w:rsidRPr="00863F4F" w:rsidTr="00585B3A">
        <w:trPr>
          <w:cantSplit/>
        </w:trPr>
        <w:tc>
          <w:tcPr>
            <w:tcW w:w="1684" w:type="pct"/>
          </w:tcPr>
          <w:p w:rsidR="0049497A" w:rsidRPr="00863F4F" w:rsidRDefault="0049497A" w:rsidP="00585B3A">
            <w:pPr>
              <w:pStyle w:val="TableText"/>
            </w:pPr>
            <w:r w:rsidRPr="00863F4F">
              <w:t>Stress Testing</w:t>
            </w:r>
          </w:p>
        </w:tc>
        <w:tc>
          <w:tcPr>
            <w:tcW w:w="3316" w:type="pct"/>
          </w:tcPr>
          <w:p w:rsidR="0049497A" w:rsidRPr="00863F4F" w:rsidRDefault="0049497A" w:rsidP="00585B3A">
            <w:pPr>
              <w:pStyle w:val="TableText"/>
            </w:pPr>
            <w:r w:rsidRPr="00863F4F">
              <w:t>A performance test implemented and executed to understand how a system fails due to conditions at the boundary, or outside of, the expected tolerances. This failure typically involves low resources or competition for resources. Low resource conditions reveal how the target-of-test fails that is not apparent under normal conditions. Other defects might result from competition for shared resources (e.g., database locks or network bandwidth), although some of these tests are usually addressed under functional and load testing. Stress Testing verifies the acceptability of the systems performance behavior when abnormal or extreme conditions are encountered (e.g., diminished resources or extremely high number of users).</w:t>
            </w:r>
          </w:p>
        </w:tc>
      </w:tr>
      <w:tr w:rsidR="0049497A" w:rsidRPr="00863F4F" w:rsidTr="00585B3A">
        <w:trPr>
          <w:cantSplit/>
        </w:trPr>
        <w:tc>
          <w:tcPr>
            <w:tcW w:w="1684" w:type="pct"/>
          </w:tcPr>
          <w:p w:rsidR="0049497A" w:rsidRPr="00863F4F" w:rsidRDefault="0049497A" w:rsidP="00585B3A">
            <w:pPr>
              <w:pStyle w:val="TableText"/>
            </w:pPr>
            <w:r w:rsidRPr="00863F4F">
              <w:t>System Testing</w:t>
            </w:r>
          </w:p>
        </w:tc>
        <w:tc>
          <w:tcPr>
            <w:tcW w:w="3316" w:type="pct"/>
          </w:tcPr>
          <w:p w:rsidR="0049497A" w:rsidRPr="00863F4F" w:rsidRDefault="0049497A" w:rsidP="00585B3A">
            <w:pPr>
              <w:pStyle w:val="TableText"/>
              <w:rPr>
                <w:highlight w:val="yellow"/>
              </w:rPr>
            </w:pPr>
            <w:r w:rsidRPr="00863F4F">
              <w:t xml:space="preserve">System testing is the testing of all parts of an integrated system, including interfaces to external systems. Both functional and structural types of testing are performed to verify that the system performance, operation and functionality are sound. End to end testing with all interfacing systems is the ultimate version. </w:t>
            </w:r>
          </w:p>
        </w:tc>
      </w:tr>
      <w:tr w:rsidR="0049497A" w:rsidRPr="00863F4F" w:rsidTr="00585B3A">
        <w:trPr>
          <w:cantSplit/>
        </w:trPr>
        <w:tc>
          <w:tcPr>
            <w:tcW w:w="1684" w:type="pct"/>
          </w:tcPr>
          <w:p w:rsidR="0049497A" w:rsidRPr="00863F4F" w:rsidRDefault="0049497A" w:rsidP="00585B3A">
            <w:pPr>
              <w:pStyle w:val="TableText"/>
            </w:pPr>
            <w:r w:rsidRPr="00863F4F">
              <w:t>Usability Testing</w:t>
            </w:r>
          </w:p>
        </w:tc>
        <w:tc>
          <w:tcPr>
            <w:tcW w:w="3316" w:type="pct"/>
          </w:tcPr>
          <w:p w:rsidR="0049497A" w:rsidRPr="00863F4F" w:rsidRDefault="0049497A" w:rsidP="00585B3A">
            <w:pPr>
              <w:pStyle w:val="TableText"/>
            </w:pPr>
            <w:r w:rsidRPr="00863F4F">
              <w:t xml:space="preserve">Usability testing identifies problems in the ease-of-use and ease-of-learning of a product. Usability tests may focus upon, and are not limited to: human factors, aesthetics, consistency in the user interface, online and context-sensitive help, wizards and agents, user documentation. </w:t>
            </w:r>
          </w:p>
        </w:tc>
      </w:tr>
      <w:tr w:rsidR="0049497A" w:rsidRPr="00863F4F" w:rsidTr="00585B3A">
        <w:trPr>
          <w:cantSplit/>
        </w:trPr>
        <w:tc>
          <w:tcPr>
            <w:tcW w:w="1684" w:type="pct"/>
          </w:tcPr>
          <w:p w:rsidR="0049497A" w:rsidRPr="00863F4F" w:rsidRDefault="00DF501B" w:rsidP="00585B3A">
            <w:pPr>
              <w:pStyle w:val="TableText"/>
            </w:pPr>
            <w:r>
              <w:t>User Functionality Test</w:t>
            </w:r>
          </w:p>
        </w:tc>
        <w:tc>
          <w:tcPr>
            <w:tcW w:w="3316" w:type="pct"/>
          </w:tcPr>
          <w:p w:rsidR="0049497A" w:rsidRPr="00863F4F" w:rsidRDefault="00DF501B" w:rsidP="00585B3A">
            <w:pPr>
              <w:pStyle w:val="TableText"/>
            </w:pPr>
            <w:r>
              <w:t>User Functionality Test</w:t>
            </w:r>
            <w:r w:rsidR="0049497A" w:rsidRPr="00863F4F">
              <w:t xml:space="preserve"> (UAT) is a type of Acceptance Test that involves end-users testing the functionality of the application using test data in a controlled test environment. </w:t>
            </w:r>
          </w:p>
        </w:tc>
      </w:tr>
      <w:tr w:rsidR="0049497A" w:rsidRPr="00863F4F" w:rsidTr="00585B3A">
        <w:trPr>
          <w:cantSplit/>
        </w:trPr>
        <w:tc>
          <w:tcPr>
            <w:tcW w:w="1684" w:type="pct"/>
          </w:tcPr>
          <w:p w:rsidR="0049497A" w:rsidRPr="00863F4F" w:rsidRDefault="0049497A" w:rsidP="00585B3A">
            <w:pPr>
              <w:pStyle w:val="TableText"/>
            </w:pPr>
            <w:r w:rsidRPr="00863F4F">
              <w:t>User Interface Testin</w:t>
            </w:r>
            <w:r>
              <w:t>g</w:t>
            </w:r>
          </w:p>
        </w:tc>
        <w:tc>
          <w:tcPr>
            <w:tcW w:w="3316" w:type="pct"/>
          </w:tcPr>
          <w:p w:rsidR="0049497A" w:rsidRPr="00863F4F" w:rsidRDefault="0049497A" w:rsidP="00585B3A">
            <w:pPr>
              <w:pStyle w:val="TableText"/>
            </w:pPr>
            <w:r w:rsidRPr="00863F4F">
              <w:t xml:space="preserve">User-interface (UI) testing exercises the user interfaces to ensure that the interfaces follow accepted standards and meet requirements. User-interface testing is often referred to as </w:t>
            </w:r>
            <w:r>
              <w:t>GUI</w:t>
            </w:r>
            <w:r w:rsidRPr="00863F4F">
              <w:t xml:space="preserve"> testing. UI testing provides tools and services for driving the user interface of an application from a test.</w:t>
            </w:r>
          </w:p>
        </w:tc>
      </w:tr>
    </w:tbl>
    <w:p w:rsidR="006F5375" w:rsidRPr="00A83EB5" w:rsidRDefault="006F5375" w:rsidP="00B04FD1">
      <w:pPr>
        <w:pStyle w:val="Title2"/>
      </w:pPr>
    </w:p>
    <w:sectPr w:rsidR="006F5375" w:rsidRPr="00A83EB5" w:rsidSect="000F25FB">
      <w:headerReference w:type="even" r:id="rId25"/>
      <w:footerReference w:type="even" r:id="rId26"/>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7AC4" w:rsidRDefault="00507AC4">
      <w:r>
        <w:separator/>
      </w:r>
    </w:p>
    <w:p w:rsidR="00507AC4" w:rsidRDefault="00507AC4"/>
  </w:endnote>
  <w:endnote w:type="continuationSeparator" w:id="0">
    <w:p w:rsidR="00507AC4" w:rsidRDefault="00507AC4">
      <w:r>
        <w:continuationSeparator/>
      </w:r>
    </w:p>
    <w:p w:rsidR="00507AC4" w:rsidRDefault="00507A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3C3D" w:rsidRDefault="00463C3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2746" w:rsidRPr="009629BC" w:rsidRDefault="006B2746" w:rsidP="00D3642C">
    <w:pPr>
      <w:pStyle w:val="Footer"/>
    </w:pPr>
    <w:del w:id="1" w:author="Author">
      <w:r w:rsidRPr="00767717" w:rsidDel="00463C3D">
        <w:delText>M</w:delText>
      </w:r>
      <w:r w:rsidDel="00463C3D">
        <w:delText>OCHA 2.1 Master Test Plan</w:delText>
      </w:r>
      <w:r w:rsidDel="00463C3D">
        <w:tab/>
      </w:r>
      <w:r w:rsidDel="00463C3D">
        <w:rPr>
          <w:rStyle w:val="PageNumber"/>
        </w:rPr>
        <w:fldChar w:fldCharType="begin"/>
      </w:r>
      <w:r w:rsidDel="00463C3D">
        <w:rPr>
          <w:rStyle w:val="PageNumber"/>
        </w:rPr>
        <w:delInstrText xml:space="preserve"> PAGE </w:delInstrText>
      </w:r>
      <w:r w:rsidDel="00463C3D">
        <w:rPr>
          <w:rStyle w:val="PageNumber"/>
        </w:rPr>
        <w:fldChar w:fldCharType="separate"/>
      </w:r>
      <w:r w:rsidR="00463C3D" w:rsidDel="00463C3D">
        <w:rPr>
          <w:rStyle w:val="PageNumber"/>
          <w:noProof/>
        </w:rPr>
        <w:delText>4</w:delText>
      </w:r>
      <w:r w:rsidDel="00463C3D">
        <w:rPr>
          <w:rStyle w:val="PageNumber"/>
        </w:rPr>
        <w:fldChar w:fldCharType="end"/>
      </w:r>
      <w:r w:rsidDel="00463C3D">
        <w:rPr>
          <w:rStyle w:val="PageNumber"/>
        </w:rPr>
        <w:tab/>
      </w:r>
      <w:r w:rsidDel="00463C3D">
        <w:rPr>
          <w:i/>
          <w:color w:val="0000FF"/>
        </w:rPr>
        <w:delText>August2017</w:delText>
      </w:r>
    </w:del>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3C3D" w:rsidRDefault="00463C3D">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2746" w:rsidRPr="007B65D7" w:rsidRDefault="006B2746" w:rsidP="007B65D7">
    <w:pPr>
      <w:pStyle w:val="Footer"/>
    </w:pPr>
    <w:del w:id="118" w:author="Author">
      <w:r w:rsidDel="00463C3D">
        <w:delText>&lt;Project Name&gt; Master Test Plan</w:delText>
      </w:r>
      <w:r w:rsidDel="00463C3D">
        <w:tab/>
      </w:r>
      <w:r w:rsidDel="00463C3D">
        <w:rPr>
          <w:rStyle w:val="PageNumber"/>
        </w:rPr>
        <w:fldChar w:fldCharType="begin"/>
      </w:r>
      <w:r w:rsidDel="00463C3D">
        <w:rPr>
          <w:rStyle w:val="PageNumber"/>
        </w:rPr>
        <w:delInstrText xml:space="preserve"> PAGE </w:delInstrText>
      </w:r>
      <w:r w:rsidDel="00463C3D">
        <w:rPr>
          <w:rStyle w:val="PageNumber"/>
        </w:rPr>
        <w:fldChar w:fldCharType="separate"/>
      </w:r>
      <w:r w:rsidDel="00463C3D">
        <w:rPr>
          <w:rStyle w:val="PageNumber"/>
          <w:noProof/>
        </w:rPr>
        <w:delText>22</w:delText>
      </w:r>
      <w:r w:rsidDel="00463C3D">
        <w:rPr>
          <w:rStyle w:val="PageNumber"/>
        </w:rPr>
        <w:fldChar w:fldCharType="end"/>
      </w:r>
      <w:r w:rsidDel="00463C3D">
        <w:rPr>
          <w:rStyle w:val="PageNumber"/>
        </w:rPr>
        <w:tab/>
        <w:delText>&lt;Month&gt; &lt;Year&gt;</w:delText>
      </w:r>
    </w:del>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7AC4" w:rsidRDefault="00507AC4">
      <w:r>
        <w:separator/>
      </w:r>
    </w:p>
    <w:p w:rsidR="00507AC4" w:rsidRDefault="00507AC4"/>
  </w:footnote>
  <w:footnote w:type="continuationSeparator" w:id="0">
    <w:p w:rsidR="00507AC4" w:rsidRDefault="00507AC4">
      <w:r>
        <w:continuationSeparator/>
      </w:r>
    </w:p>
    <w:p w:rsidR="00507AC4" w:rsidRDefault="00507AC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3C3D" w:rsidRDefault="00463C3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3C3D" w:rsidRDefault="00463C3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3C3D" w:rsidRDefault="00463C3D">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2746" w:rsidRDefault="006B274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68.55pt;height:40.3pt" o:bullet="t">
        <v:imagedata r:id="rId1" o:title="pointing-finger-white-small"/>
      </v:shape>
    </w:pict>
  </w:numPicBullet>
  <w:abstractNum w:abstractNumId="0">
    <w:nsid w:val="FFFFFF7C"/>
    <w:multiLevelType w:val="singleLevel"/>
    <w:tmpl w:val="3D4A9A46"/>
    <w:lvl w:ilvl="0">
      <w:start w:val="1"/>
      <w:numFmt w:val="decimal"/>
      <w:lvlText w:val="%1."/>
      <w:lvlJc w:val="left"/>
      <w:pPr>
        <w:tabs>
          <w:tab w:val="num" w:pos="1800"/>
        </w:tabs>
        <w:ind w:left="1800" w:hanging="360"/>
      </w:pPr>
    </w:lvl>
  </w:abstractNum>
  <w:abstractNum w:abstractNumId="1">
    <w:nsid w:val="FFFFFF7D"/>
    <w:multiLevelType w:val="singleLevel"/>
    <w:tmpl w:val="6F72CA7A"/>
    <w:lvl w:ilvl="0">
      <w:start w:val="1"/>
      <w:numFmt w:val="decimal"/>
      <w:lvlText w:val="%1."/>
      <w:lvlJc w:val="left"/>
      <w:pPr>
        <w:tabs>
          <w:tab w:val="num" w:pos="1440"/>
        </w:tabs>
        <w:ind w:left="1440" w:hanging="360"/>
      </w:pPr>
    </w:lvl>
  </w:abstractNum>
  <w:abstractNum w:abstractNumId="2">
    <w:nsid w:val="FFFFFF7E"/>
    <w:multiLevelType w:val="singleLevel"/>
    <w:tmpl w:val="F8464B98"/>
    <w:lvl w:ilvl="0">
      <w:start w:val="1"/>
      <w:numFmt w:val="decimal"/>
      <w:lvlText w:val="%1."/>
      <w:lvlJc w:val="left"/>
      <w:pPr>
        <w:tabs>
          <w:tab w:val="num" w:pos="1080"/>
        </w:tabs>
        <w:ind w:left="1080" w:hanging="360"/>
      </w:pPr>
    </w:lvl>
  </w:abstractNum>
  <w:abstractNum w:abstractNumId="3">
    <w:nsid w:val="FFFFFF7F"/>
    <w:multiLevelType w:val="singleLevel"/>
    <w:tmpl w:val="DF82165C"/>
    <w:lvl w:ilvl="0">
      <w:start w:val="1"/>
      <w:numFmt w:val="decimal"/>
      <w:lvlText w:val="%1."/>
      <w:lvlJc w:val="left"/>
      <w:pPr>
        <w:tabs>
          <w:tab w:val="num" w:pos="720"/>
        </w:tabs>
        <w:ind w:left="720" w:hanging="360"/>
      </w:pPr>
    </w:lvl>
  </w:abstractNum>
  <w:abstractNum w:abstractNumId="4">
    <w:nsid w:val="FFFFFF80"/>
    <w:multiLevelType w:val="singleLevel"/>
    <w:tmpl w:val="A0D6E07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EA74057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AEB26B38"/>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0FF6C36C"/>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FCFE33F6"/>
    <w:lvl w:ilvl="0">
      <w:start w:val="1"/>
      <w:numFmt w:val="decimal"/>
      <w:lvlText w:val="%1."/>
      <w:lvlJc w:val="left"/>
      <w:pPr>
        <w:tabs>
          <w:tab w:val="num" w:pos="360"/>
        </w:tabs>
        <w:ind w:left="360" w:hanging="360"/>
      </w:pPr>
    </w:lvl>
  </w:abstractNum>
  <w:abstractNum w:abstractNumId="9">
    <w:nsid w:val="FFFFFF89"/>
    <w:multiLevelType w:val="singleLevel"/>
    <w:tmpl w:val="FC8E7142"/>
    <w:lvl w:ilvl="0">
      <w:start w:val="1"/>
      <w:numFmt w:val="bullet"/>
      <w:lvlText w:val=""/>
      <w:lvlJc w:val="left"/>
      <w:pPr>
        <w:tabs>
          <w:tab w:val="num" w:pos="360"/>
        </w:tabs>
        <w:ind w:left="360" w:hanging="360"/>
      </w:pPr>
      <w:rPr>
        <w:rFonts w:ascii="Symbol" w:hAnsi="Symbol" w:hint="default"/>
      </w:rPr>
    </w:lvl>
  </w:abstractNum>
  <w:abstractNum w:abstractNumId="10">
    <w:nsid w:val="0362641D"/>
    <w:multiLevelType w:val="hybridMultilevel"/>
    <w:tmpl w:val="EE7A6E8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1">
    <w:nsid w:val="08380CA1"/>
    <w:multiLevelType w:val="hybridMultilevel"/>
    <w:tmpl w:val="628047B0"/>
    <w:lvl w:ilvl="0" w:tplc="BC14EB20">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nsid w:val="09D2663A"/>
    <w:multiLevelType w:val="hybridMultilevel"/>
    <w:tmpl w:val="96B8B36E"/>
    <w:lvl w:ilvl="0" w:tplc="134216CA">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nsid w:val="0BC3763F"/>
    <w:multiLevelType w:val="hybridMultilevel"/>
    <w:tmpl w:val="56AEBBF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5">
    <w:nsid w:val="0BF03326"/>
    <w:multiLevelType w:val="hybridMultilevel"/>
    <w:tmpl w:val="0D0286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0F62625C"/>
    <w:multiLevelType w:val="multilevel"/>
    <w:tmpl w:val="F8022308"/>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792"/>
        </w:tabs>
        <w:ind w:left="792" w:hanging="432"/>
      </w:pPr>
      <w:rPr>
        <w:rFonts w:hint="default"/>
      </w:rPr>
    </w:lvl>
    <w:lvl w:ilvl="2">
      <w:start w:val="1"/>
      <w:numFmt w:val="decimal"/>
      <w:pStyle w:val="Heading3"/>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nsid w:val="11FE73A1"/>
    <w:multiLevelType w:val="hybridMultilevel"/>
    <w:tmpl w:val="1CD450D4"/>
    <w:lvl w:ilvl="0" w:tplc="04090011">
      <w:start w:val="1"/>
      <w:numFmt w:val="decimal"/>
      <w:lvlText w:val="%1)"/>
      <w:lvlJc w:val="left"/>
      <w:pPr>
        <w:tabs>
          <w:tab w:val="num" w:pos="1080"/>
        </w:tabs>
        <w:ind w:left="1080" w:hanging="360"/>
      </w:pPr>
      <w:rPr>
        <w:b w:val="0"/>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8">
    <w:nsid w:val="124346A3"/>
    <w:multiLevelType w:val="hybridMultilevel"/>
    <w:tmpl w:val="F2624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26A2428"/>
    <w:multiLevelType w:val="hybridMultilevel"/>
    <w:tmpl w:val="883E15A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0">
    <w:nsid w:val="14F817B0"/>
    <w:multiLevelType w:val="hybridMultilevel"/>
    <w:tmpl w:val="F41EDE76"/>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1">
    <w:nsid w:val="1C88381C"/>
    <w:multiLevelType w:val="hybridMultilevel"/>
    <w:tmpl w:val="BA7EF7CE"/>
    <w:lvl w:ilvl="0" w:tplc="53EAB830">
      <w:start w:val="1"/>
      <w:numFmt w:val="bullet"/>
      <w:pStyle w:val="InstructionalBullet1"/>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21DE754D"/>
    <w:multiLevelType w:val="hybridMultilevel"/>
    <w:tmpl w:val="DE56291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266948A7"/>
    <w:multiLevelType w:val="multilevel"/>
    <w:tmpl w:val="DE7CE01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nsid w:val="2D59599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25">
    <w:nsid w:val="2E815826"/>
    <w:multiLevelType w:val="hybridMultilevel"/>
    <w:tmpl w:val="04663B9E"/>
    <w:lvl w:ilvl="0" w:tplc="96A827D0">
      <w:start w:val="1"/>
      <w:numFmt w:val="none"/>
      <w:pStyle w:val="InstructionalNote"/>
      <w:lvlText w:val="NOTE:"/>
      <w:lvlJc w:val="left"/>
      <w:pPr>
        <w:tabs>
          <w:tab w:val="num" w:pos="1512"/>
        </w:tabs>
        <w:ind w:left="1512" w:hanging="1152"/>
      </w:pPr>
      <w:rPr>
        <w:rFonts w:ascii="Arial" w:hAnsi="Arial" w:hint="default"/>
        <w:b/>
        <w:i/>
        <w:sz w:val="22"/>
        <w:szCs w:val="22"/>
      </w:rPr>
    </w:lvl>
    <w:lvl w:ilvl="1" w:tplc="A00A5046" w:tentative="1">
      <w:start w:val="1"/>
      <w:numFmt w:val="lowerLetter"/>
      <w:lvlText w:val="%2."/>
      <w:lvlJc w:val="left"/>
      <w:pPr>
        <w:tabs>
          <w:tab w:val="num" w:pos="1440"/>
        </w:tabs>
        <w:ind w:left="1440" w:hanging="360"/>
      </w:pPr>
    </w:lvl>
    <w:lvl w:ilvl="2" w:tplc="EADE0258" w:tentative="1">
      <w:start w:val="1"/>
      <w:numFmt w:val="lowerRoman"/>
      <w:lvlText w:val="%3."/>
      <w:lvlJc w:val="right"/>
      <w:pPr>
        <w:tabs>
          <w:tab w:val="num" w:pos="2160"/>
        </w:tabs>
        <w:ind w:left="2160" w:hanging="180"/>
      </w:pPr>
    </w:lvl>
    <w:lvl w:ilvl="3" w:tplc="2772BDA6" w:tentative="1">
      <w:start w:val="1"/>
      <w:numFmt w:val="decimal"/>
      <w:lvlText w:val="%4."/>
      <w:lvlJc w:val="left"/>
      <w:pPr>
        <w:tabs>
          <w:tab w:val="num" w:pos="2880"/>
        </w:tabs>
        <w:ind w:left="2880" w:hanging="360"/>
      </w:pPr>
    </w:lvl>
    <w:lvl w:ilvl="4" w:tplc="1966BFF4" w:tentative="1">
      <w:start w:val="1"/>
      <w:numFmt w:val="lowerLetter"/>
      <w:lvlText w:val="%5."/>
      <w:lvlJc w:val="left"/>
      <w:pPr>
        <w:tabs>
          <w:tab w:val="num" w:pos="3600"/>
        </w:tabs>
        <w:ind w:left="3600" w:hanging="360"/>
      </w:pPr>
    </w:lvl>
    <w:lvl w:ilvl="5" w:tplc="98FCA8FC" w:tentative="1">
      <w:start w:val="1"/>
      <w:numFmt w:val="lowerRoman"/>
      <w:lvlText w:val="%6."/>
      <w:lvlJc w:val="right"/>
      <w:pPr>
        <w:tabs>
          <w:tab w:val="num" w:pos="4320"/>
        </w:tabs>
        <w:ind w:left="4320" w:hanging="180"/>
      </w:pPr>
    </w:lvl>
    <w:lvl w:ilvl="6" w:tplc="4CE8BA28" w:tentative="1">
      <w:start w:val="1"/>
      <w:numFmt w:val="decimal"/>
      <w:lvlText w:val="%7."/>
      <w:lvlJc w:val="left"/>
      <w:pPr>
        <w:tabs>
          <w:tab w:val="num" w:pos="5040"/>
        </w:tabs>
        <w:ind w:left="5040" w:hanging="360"/>
      </w:pPr>
    </w:lvl>
    <w:lvl w:ilvl="7" w:tplc="3D2C1C94" w:tentative="1">
      <w:start w:val="1"/>
      <w:numFmt w:val="lowerLetter"/>
      <w:lvlText w:val="%8."/>
      <w:lvlJc w:val="left"/>
      <w:pPr>
        <w:tabs>
          <w:tab w:val="num" w:pos="5760"/>
        </w:tabs>
        <w:ind w:left="5760" w:hanging="360"/>
      </w:pPr>
    </w:lvl>
    <w:lvl w:ilvl="8" w:tplc="A278469A" w:tentative="1">
      <w:start w:val="1"/>
      <w:numFmt w:val="lowerRoman"/>
      <w:lvlText w:val="%9."/>
      <w:lvlJc w:val="right"/>
      <w:pPr>
        <w:tabs>
          <w:tab w:val="num" w:pos="6480"/>
        </w:tabs>
        <w:ind w:left="6480" w:hanging="180"/>
      </w:pPr>
    </w:lvl>
  </w:abstractNum>
  <w:abstractNum w:abstractNumId="26">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nsid w:val="327F5CE7"/>
    <w:multiLevelType w:val="hybridMultilevel"/>
    <w:tmpl w:val="7BC4ADCC"/>
    <w:lvl w:ilvl="0" w:tplc="88E8A8A8">
      <w:start w:val="1"/>
      <w:numFmt w:val="bullet"/>
      <w:pStyle w:val="BodyBullet2"/>
      <w:lvlText w:val=""/>
      <w:lvlJc w:val="left"/>
      <w:pPr>
        <w:tabs>
          <w:tab w:val="num" w:pos="1800"/>
        </w:tabs>
        <w:ind w:left="1800" w:hanging="360"/>
      </w:pPr>
      <w:rPr>
        <w:rFonts w:ascii="Symbol" w:hAnsi="Symbol" w:hint="default"/>
      </w:rPr>
    </w:lvl>
    <w:lvl w:ilvl="1" w:tplc="DAA21A7C" w:tentative="1">
      <w:start w:val="1"/>
      <w:numFmt w:val="bullet"/>
      <w:lvlText w:val="o"/>
      <w:lvlJc w:val="left"/>
      <w:pPr>
        <w:tabs>
          <w:tab w:val="num" w:pos="2520"/>
        </w:tabs>
        <w:ind w:left="2520" w:hanging="360"/>
      </w:pPr>
      <w:rPr>
        <w:rFonts w:ascii="Courier New" w:hAnsi="Courier New" w:cs="Courier New" w:hint="default"/>
      </w:rPr>
    </w:lvl>
    <w:lvl w:ilvl="2" w:tplc="667AAF9A" w:tentative="1">
      <w:start w:val="1"/>
      <w:numFmt w:val="bullet"/>
      <w:lvlText w:val=""/>
      <w:lvlJc w:val="left"/>
      <w:pPr>
        <w:tabs>
          <w:tab w:val="num" w:pos="3240"/>
        </w:tabs>
        <w:ind w:left="3240" w:hanging="360"/>
      </w:pPr>
      <w:rPr>
        <w:rFonts w:ascii="Wingdings" w:hAnsi="Wingdings" w:hint="default"/>
      </w:rPr>
    </w:lvl>
    <w:lvl w:ilvl="3" w:tplc="1AE62E32" w:tentative="1">
      <w:start w:val="1"/>
      <w:numFmt w:val="bullet"/>
      <w:lvlText w:val=""/>
      <w:lvlJc w:val="left"/>
      <w:pPr>
        <w:tabs>
          <w:tab w:val="num" w:pos="3960"/>
        </w:tabs>
        <w:ind w:left="3960" w:hanging="360"/>
      </w:pPr>
      <w:rPr>
        <w:rFonts w:ascii="Symbol" w:hAnsi="Symbol" w:hint="default"/>
      </w:rPr>
    </w:lvl>
    <w:lvl w:ilvl="4" w:tplc="AA004308" w:tentative="1">
      <w:start w:val="1"/>
      <w:numFmt w:val="bullet"/>
      <w:lvlText w:val="o"/>
      <w:lvlJc w:val="left"/>
      <w:pPr>
        <w:tabs>
          <w:tab w:val="num" w:pos="4680"/>
        </w:tabs>
        <w:ind w:left="4680" w:hanging="360"/>
      </w:pPr>
      <w:rPr>
        <w:rFonts w:ascii="Courier New" w:hAnsi="Courier New" w:cs="Courier New" w:hint="default"/>
      </w:rPr>
    </w:lvl>
    <w:lvl w:ilvl="5" w:tplc="20782200" w:tentative="1">
      <w:start w:val="1"/>
      <w:numFmt w:val="bullet"/>
      <w:lvlText w:val=""/>
      <w:lvlJc w:val="left"/>
      <w:pPr>
        <w:tabs>
          <w:tab w:val="num" w:pos="5400"/>
        </w:tabs>
        <w:ind w:left="5400" w:hanging="360"/>
      </w:pPr>
      <w:rPr>
        <w:rFonts w:ascii="Wingdings" w:hAnsi="Wingdings" w:hint="default"/>
      </w:rPr>
    </w:lvl>
    <w:lvl w:ilvl="6" w:tplc="C532A80A" w:tentative="1">
      <w:start w:val="1"/>
      <w:numFmt w:val="bullet"/>
      <w:lvlText w:val=""/>
      <w:lvlJc w:val="left"/>
      <w:pPr>
        <w:tabs>
          <w:tab w:val="num" w:pos="6120"/>
        </w:tabs>
        <w:ind w:left="6120" w:hanging="360"/>
      </w:pPr>
      <w:rPr>
        <w:rFonts w:ascii="Symbol" w:hAnsi="Symbol" w:hint="default"/>
      </w:rPr>
    </w:lvl>
    <w:lvl w:ilvl="7" w:tplc="0C80D07E" w:tentative="1">
      <w:start w:val="1"/>
      <w:numFmt w:val="bullet"/>
      <w:lvlText w:val="o"/>
      <w:lvlJc w:val="left"/>
      <w:pPr>
        <w:tabs>
          <w:tab w:val="num" w:pos="6840"/>
        </w:tabs>
        <w:ind w:left="6840" w:hanging="360"/>
      </w:pPr>
      <w:rPr>
        <w:rFonts w:ascii="Courier New" w:hAnsi="Courier New" w:cs="Courier New" w:hint="default"/>
      </w:rPr>
    </w:lvl>
    <w:lvl w:ilvl="8" w:tplc="F62A3014" w:tentative="1">
      <w:start w:val="1"/>
      <w:numFmt w:val="bullet"/>
      <w:lvlText w:val=""/>
      <w:lvlJc w:val="left"/>
      <w:pPr>
        <w:tabs>
          <w:tab w:val="num" w:pos="7560"/>
        </w:tabs>
        <w:ind w:left="7560" w:hanging="360"/>
      </w:pPr>
      <w:rPr>
        <w:rFonts w:ascii="Wingdings" w:hAnsi="Wingdings" w:hint="default"/>
      </w:rPr>
    </w:lvl>
  </w:abstractNum>
  <w:abstractNum w:abstractNumId="28">
    <w:nsid w:val="34A020CB"/>
    <w:multiLevelType w:val="multilevel"/>
    <w:tmpl w:val="C06684E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nsid w:val="3F0C5E7C"/>
    <w:multiLevelType w:val="hybridMultilevel"/>
    <w:tmpl w:val="FFD2E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0972CE5"/>
    <w:multiLevelType w:val="multilevel"/>
    <w:tmpl w:val="75361608"/>
    <w:lvl w:ilvl="0">
      <w:start w:val="1"/>
      <w:numFmt w:val="bullet"/>
      <w:lvlText w:val=""/>
      <w:lvlPicBulletId w:val="0"/>
      <w:lvlJc w:val="left"/>
      <w:pPr>
        <w:tabs>
          <w:tab w:val="num" w:pos="864"/>
        </w:tabs>
        <w:ind w:left="864" w:hanging="576"/>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1">
    <w:nsid w:val="43EB59AE"/>
    <w:multiLevelType w:val="hybridMultilevel"/>
    <w:tmpl w:val="41B66C78"/>
    <w:lvl w:ilvl="0" w:tplc="09AC62B2">
      <w:start w:val="1"/>
      <w:numFmt w:val="decimal"/>
      <w:lvlText w:val="%1."/>
      <w:lvlJc w:val="left"/>
      <w:pPr>
        <w:tabs>
          <w:tab w:val="num" w:pos="720"/>
        </w:tabs>
        <w:ind w:left="720" w:hanging="360"/>
      </w:pPr>
    </w:lvl>
    <w:lvl w:ilvl="1" w:tplc="B0FA0048" w:tentative="1">
      <w:start w:val="1"/>
      <w:numFmt w:val="lowerLetter"/>
      <w:lvlText w:val="%2."/>
      <w:lvlJc w:val="left"/>
      <w:pPr>
        <w:tabs>
          <w:tab w:val="num" w:pos="1440"/>
        </w:tabs>
        <w:ind w:left="1440" w:hanging="360"/>
      </w:pPr>
    </w:lvl>
    <w:lvl w:ilvl="2" w:tplc="175A21BC" w:tentative="1">
      <w:start w:val="1"/>
      <w:numFmt w:val="lowerRoman"/>
      <w:lvlText w:val="%3."/>
      <w:lvlJc w:val="right"/>
      <w:pPr>
        <w:tabs>
          <w:tab w:val="num" w:pos="2160"/>
        </w:tabs>
        <w:ind w:left="2160" w:hanging="180"/>
      </w:pPr>
    </w:lvl>
    <w:lvl w:ilvl="3" w:tplc="8F203FEE" w:tentative="1">
      <w:start w:val="1"/>
      <w:numFmt w:val="decimal"/>
      <w:lvlText w:val="%4."/>
      <w:lvlJc w:val="left"/>
      <w:pPr>
        <w:tabs>
          <w:tab w:val="num" w:pos="2880"/>
        </w:tabs>
        <w:ind w:left="2880" w:hanging="360"/>
      </w:pPr>
    </w:lvl>
    <w:lvl w:ilvl="4" w:tplc="F9BEAC58" w:tentative="1">
      <w:start w:val="1"/>
      <w:numFmt w:val="lowerLetter"/>
      <w:lvlText w:val="%5."/>
      <w:lvlJc w:val="left"/>
      <w:pPr>
        <w:tabs>
          <w:tab w:val="num" w:pos="3600"/>
        </w:tabs>
        <w:ind w:left="3600" w:hanging="360"/>
      </w:pPr>
    </w:lvl>
    <w:lvl w:ilvl="5" w:tplc="4D2AA0B0" w:tentative="1">
      <w:start w:val="1"/>
      <w:numFmt w:val="lowerRoman"/>
      <w:lvlText w:val="%6."/>
      <w:lvlJc w:val="right"/>
      <w:pPr>
        <w:tabs>
          <w:tab w:val="num" w:pos="4320"/>
        </w:tabs>
        <w:ind w:left="4320" w:hanging="180"/>
      </w:pPr>
    </w:lvl>
    <w:lvl w:ilvl="6" w:tplc="071C3AB4" w:tentative="1">
      <w:start w:val="1"/>
      <w:numFmt w:val="decimal"/>
      <w:lvlText w:val="%7."/>
      <w:lvlJc w:val="left"/>
      <w:pPr>
        <w:tabs>
          <w:tab w:val="num" w:pos="5040"/>
        </w:tabs>
        <w:ind w:left="5040" w:hanging="360"/>
      </w:pPr>
    </w:lvl>
    <w:lvl w:ilvl="7" w:tplc="5C8A91C2" w:tentative="1">
      <w:start w:val="1"/>
      <w:numFmt w:val="lowerLetter"/>
      <w:lvlText w:val="%8."/>
      <w:lvlJc w:val="left"/>
      <w:pPr>
        <w:tabs>
          <w:tab w:val="num" w:pos="5760"/>
        </w:tabs>
        <w:ind w:left="5760" w:hanging="360"/>
      </w:pPr>
    </w:lvl>
    <w:lvl w:ilvl="8" w:tplc="681EA278" w:tentative="1">
      <w:start w:val="1"/>
      <w:numFmt w:val="lowerRoman"/>
      <w:lvlText w:val="%9."/>
      <w:lvlJc w:val="right"/>
      <w:pPr>
        <w:tabs>
          <w:tab w:val="num" w:pos="6480"/>
        </w:tabs>
        <w:ind w:left="6480" w:hanging="180"/>
      </w:pPr>
    </w:lvl>
  </w:abstractNum>
  <w:abstractNum w:abstractNumId="32">
    <w:nsid w:val="4B025D9F"/>
    <w:multiLevelType w:val="hybridMultilevel"/>
    <w:tmpl w:val="34FC1A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34">
    <w:nsid w:val="4BE01145"/>
    <w:multiLevelType w:val="hybridMultilevel"/>
    <w:tmpl w:val="2D8E09B8"/>
    <w:lvl w:ilvl="0" w:tplc="59046F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4BE70FE3"/>
    <w:multiLevelType w:val="hybridMultilevel"/>
    <w:tmpl w:val="7228F3A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6">
    <w:nsid w:val="4D754C34"/>
    <w:multiLevelType w:val="hybridMultilevel"/>
    <w:tmpl w:val="5A2CAE90"/>
    <w:lvl w:ilvl="0" w:tplc="0409000F">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7">
    <w:nsid w:val="4E431CE6"/>
    <w:multiLevelType w:val="multilevel"/>
    <w:tmpl w:val="C262D74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8">
    <w:nsid w:val="559E4DBB"/>
    <w:multiLevelType w:val="hybridMultilevel"/>
    <w:tmpl w:val="A2261582"/>
    <w:lvl w:ilvl="0" w:tplc="5E1CCFA6">
      <w:start w:val="1"/>
      <w:numFmt w:val="bullet"/>
      <w:lvlText w:val=""/>
      <w:lvlJc w:val="left"/>
      <w:pPr>
        <w:tabs>
          <w:tab w:val="num" w:pos="720"/>
        </w:tabs>
        <w:ind w:left="72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nsid w:val="5AF94522"/>
    <w:multiLevelType w:val="hybridMultilevel"/>
    <w:tmpl w:val="E836E022"/>
    <w:lvl w:ilvl="0" w:tplc="44D2868E">
      <w:start w:val="1"/>
      <w:numFmt w:val="bullet"/>
      <w:lvlText w:val=""/>
      <w:lvlJc w:val="left"/>
      <w:pPr>
        <w:tabs>
          <w:tab w:val="num" w:pos="1440"/>
        </w:tabs>
        <w:ind w:left="1440" w:hanging="360"/>
      </w:pPr>
      <w:rPr>
        <w:rFonts w:ascii="Symbol" w:hAnsi="Symbol" w:hint="default"/>
      </w:rPr>
    </w:lvl>
    <w:lvl w:ilvl="1" w:tplc="5A68BB9A" w:tentative="1">
      <w:start w:val="1"/>
      <w:numFmt w:val="lowerLetter"/>
      <w:lvlText w:val="%2."/>
      <w:lvlJc w:val="left"/>
      <w:pPr>
        <w:tabs>
          <w:tab w:val="num" w:pos="1800"/>
        </w:tabs>
        <w:ind w:left="1800" w:hanging="360"/>
      </w:pPr>
    </w:lvl>
    <w:lvl w:ilvl="2" w:tplc="744E3400" w:tentative="1">
      <w:start w:val="1"/>
      <w:numFmt w:val="lowerRoman"/>
      <w:lvlText w:val="%3."/>
      <w:lvlJc w:val="right"/>
      <w:pPr>
        <w:tabs>
          <w:tab w:val="num" w:pos="2520"/>
        </w:tabs>
        <w:ind w:left="2520" w:hanging="180"/>
      </w:pPr>
    </w:lvl>
    <w:lvl w:ilvl="3" w:tplc="53E6F2C4" w:tentative="1">
      <w:start w:val="1"/>
      <w:numFmt w:val="decimal"/>
      <w:lvlText w:val="%4."/>
      <w:lvlJc w:val="left"/>
      <w:pPr>
        <w:tabs>
          <w:tab w:val="num" w:pos="3240"/>
        </w:tabs>
        <w:ind w:left="3240" w:hanging="360"/>
      </w:pPr>
    </w:lvl>
    <w:lvl w:ilvl="4" w:tplc="F412E2F4" w:tentative="1">
      <w:start w:val="1"/>
      <w:numFmt w:val="lowerLetter"/>
      <w:lvlText w:val="%5."/>
      <w:lvlJc w:val="left"/>
      <w:pPr>
        <w:tabs>
          <w:tab w:val="num" w:pos="3960"/>
        </w:tabs>
        <w:ind w:left="3960" w:hanging="360"/>
      </w:pPr>
    </w:lvl>
    <w:lvl w:ilvl="5" w:tplc="3C748AE2" w:tentative="1">
      <w:start w:val="1"/>
      <w:numFmt w:val="lowerRoman"/>
      <w:lvlText w:val="%6."/>
      <w:lvlJc w:val="right"/>
      <w:pPr>
        <w:tabs>
          <w:tab w:val="num" w:pos="4680"/>
        </w:tabs>
        <w:ind w:left="4680" w:hanging="180"/>
      </w:pPr>
    </w:lvl>
    <w:lvl w:ilvl="6" w:tplc="ABF2E13A" w:tentative="1">
      <w:start w:val="1"/>
      <w:numFmt w:val="decimal"/>
      <w:lvlText w:val="%7."/>
      <w:lvlJc w:val="left"/>
      <w:pPr>
        <w:tabs>
          <w:tab w:val="num" w:pos="5400"/>
        </w:tabs>
        <w:ind w:left="5400" w:hanging="360"/>
      </w:pPr>
    </w:lvl>
    <w:lvl w:ilvl="7" w:tplc="E84AF17A" w:tentative="1">
      <w:start w:val="1"/>
      <w:numFmt w:val="lowerLetter"/>
      <w:lvlText w:val="%8."/>
      <w:lvlJc w:val="left"/>
      <w:pPr>
        <w:tabs>
          <w:tab w:val="num" w:pos="6120"/>
        </w:tabs>
        <w:ind w:left="6120" w:hanging="360"/>
      </w:pPr>
    </w:lvl>
    <w:lvl w:ilvl="8" w:tplc="8E302C90" w:tentative="1">
      <w:start w:val="1"/>
      <w:numFmt w:val="lowerRoman"/>
      <w:lvlText w:val="%9."/>
      <w:lvlJc w:val="right"/>
      <w:pPr>
        <w:tabs>
          <w:tab w:val="num" w:pos="6840"/>
        </w:tabs>
        <w:ind w:left="6840" w:hanging="180"/>
      </w:pPr>
    </w:lvl>
  </w:abstractNum>
  <w:abstractNum w:abstractNumId="41">
    <w:nsid w:val="5B6613DB"/>
    <w:multiLevelType w:val="multilevel"/>
    <w:tmpl w:val="B15463B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42">
    <w:nsid w:val="5E7C17E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nsid w:val="5FFA3566"/>
    <w:multiLevelType w:val="hybridMultilevel"/>
    <w:tmpl w:val="6AF6C66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nsid w:val="62A75BEB"/>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5">
    <w:nsid w:val="6D5C2438"/>
    <w:multiLevelType w:val="hybridMultilevel"/>
    <w:tmpl w:val="9CEEF7A4"/>
    <w:lvl w:ilvl="0" w:tplc="04090001">
      <w:start w:val="1"/>
      <w:numFmt w:val="decimal"/>
      <w:pStyle w:val="BodyTextNumbered2"/>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6">
    <w:nsid w:val="6E51638F"/>
    <w:multiLevelType w:val="hybridMultilevel"/>
    <w:tmpl w:val="75361608"/>
    <w:lvl w:ilvl="0" w:tplc="2A1AA956">
      <w:start w:val="1"/>
      <w:numFmt w:val="bullet"/>
      <w:lvlText w:val=""/>
      <w:lvlPicBulletId w:val="0"/>
      <w:lvlJc w:val="left"/>
      <w:pPr>
        <w:tabs>
          <w:tab w:val="num" w:pos="864"/>
        </w:tabs>
        <w:ind w:left="864" w:hanging="576"/>
      </w:pPr>
      <w:rPr>
        <w:rFonts w:ascii="Symbol" w:hAnsi="Symbol" w:hint="default"/>
        <w:color w:val="auto"/>
      </w:rPr>
    </w:lvl>
    <w:lvl w:ilvl="1" w:tplc="B622CA98" w:tentative="1">
      <w:start w:val="1"/>
      <w:numFmt w:val="bullet"/>
      <w:lvlText w:val="o"/>
      <w:lvlJc w:val="left"/>
      <w:pPr>
        <w:tabs>
          <w:tab w:val="num" w:pos="1440"/>
        </w:tabs>
        <w:ind w:left="1440" w:hanging="360"/>
      </w:pPr>
      <w:rPr>
        <w:rFonts w:ascii="Courier New" w:hAnsi="Courier New" w:cs="Courier New" w:hint="default"/>
      </w:rPr>
    </w:lvl>
    <w:lvl w:ilvl="2" w:tplc="D5442518" w:tentative="1">
      <w:start w:val="1"/>
      <w:numFmt w:val="bullet"/>
      <w:lvlText w:val=""/>
      <w:lvlJc w:val="left"/>
      <w:pPr>
        <w:tabs>
          <w:tab w:val="num" w:pos="2160"/>
        </w:tabs>
        <w:ind w:left="2160" w:hanging="360"/>
      </w:pPr>
      <w:rPr>
        <w:rFonts w:ascii="Wingdings" w:hAnsi="Wingdings" w:hint="default"/>
      </w:rPr>
    </w:lvl>
    <w:lvl w:ilvl="3" w:tplc="55E83BBA" w:tentative="1">
      <w:start w:val="1"/>
      <w:numFmt w:val="bullet"/>
      <w:lvlText w:val=""/>
      <w:lvlJc w:val="left"/>
      <w:pPr>
        <w:tabs>
          <w:tab w:val="num" w:pos="2880"/>
        </w:tabs>
        <w:ind w:left="2880" w:hanging="360"/>
      </w:pPr>
      <w:rPr>
        <w:rFonts w:ascii="Symbol" w:hAnsi="Symbol" w:hint="default"/>
      </w:rPr>
    </w:lvl>
    <w:lvl w:ilvl="4" w:tplc="CC2652FA" w:tentative="1">
      <w:start w:val="1"/>
      <w:numFmt w:val="bullet"/>
      <w:lvlText w:val="o"/>
      <w:lvlJc w:val="left"/>
      <w:pPr>
        <w:tabs>
          <w:tab w:val="num" w:pos="3600"/>
        </w:tabs>
        <w:ind w:left="3600" w:hanging="360"/>
      </w:pPr>
      <w:rPr>
        <w:rFonts w:ascii="Courier New" w:hAnsi="Courier New" w:cs="Courier New" w:hint="default"/>
      </w:rPr>
    </w:lvl>
    <w:lvl w:ilvl="5" w:tplc="9014D1F2" w:tentative="1">
      <w:start w:val="1"/>
      <w:numFmt w:val="bullet"/>
      <w:lvlText w:val=""/>
      <w:lvlJc w:val="left"/>
      <w:pPr>
        <w:tabs>
          <w:tab w:val="num" w:pos="4320"/>
        </w:tabs>
        <w:ind w:left="4320" w:hanging="360"/>
      </w:pPr>
      <w:rPr>
        <w:rFonts w:ascii="Wingdings" w:hAnsi="Wingdings" w:hint="default"/>
      </w:rPr>
    </w:lvl>
    <w:lvl w:ilvl="6" w:tplc="DEB432A6" w:tentative="1">
      <w:start w:val="1"/>
      <w:numFmt w:val="bullet"/>
      <w:lvlText w:val=""/>
      <w:lvlJc w:val="left"/>
      <w:pPr>
        <w:tabs>
          <w:tab w:val="num" w:pos="5040"/>
        </w:tabs>
        <w:ind w:left="5040" w:hanging="360"/>
      </w:pPr>
      <w:rPr>
        <w:rFonts w:ascii="Symbol" w:hAnsi="Symbol" w:hint="default"/>
      </w:rPr>
    </w:lvl>
    <w:lvl w:ilvl="7" w:tplc="5EA2C2CA" w:tentative="1">
      <w:start w:val="1"/>
      <w:numFmt w:val="bullet"/>
      <w:lvlText w:val="o"/>
      <w:lvlJc w:val="left"/>
      <w:pPr>
        <w:tabs>
          <w:tab w:val="num" w:pos="5760"/>
        </w:tabs>
        <w:ind w:left="5760" w:hanging="360"/>
      </w:pPr>
      <w:rPr>
        <w:rFonts w:ascii="Courier New" w:hAnsi="Courier New" w:cs="Courier New" w:hint="default"/>
      </w:rPr>
    </w:lvl>
    <w:lvl w:ilvl="8" w:tplc="309E64E4" w:tentative="1">
      <w:start w:val="1"/>
      <w:numFmt w:val="bullet"/>
      <w:lvlText w:val=""/>
      <w:lvlJc w:val="left"/>
      <w:pPr>
        <w:tabs>
          <w:tab w:val="num" w:pos="6480"/>
        </w:tabs>
        <w:ind w:left="6480" w:hanging="360"/>
      </w:pPr>
      <w:rPr>
        <w:rFonts w:ascii="Wingdings" w:hAnsi="Wingdings" w:hint="default"/>
      </w:rPr>
    </w:lvl>
  </w:abstractNum>
  <w:abstractNum w:abstractNumId="47">
    <w:nsid w:val="6F0D142F"/>
    <w:multiLevelType w:val="multilevel"/>
    <w:tmpl w:val="235E1F6E"/>
    <w:lvl w:ilvl="0">
      <w:start w:val="1"/>
      <w:numFmt w:val="upperLetter"/>
      <w:lvlText w:val="%1."/>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48">
    <w:nsid w:val="6F182A87"/>
    <w:multiLevelType w:val="hybridMultilevel"/>
    <w:tmpl w:val="57642176"/>
    <w:lvl w:ilvl="0" w:tplc="C2D291A0">
      <w:start w:val="1"/>
      <w:numFmt w:val="decimal"/>
      <w:pStyle w:val="BodyTextNumbered1"/>
      <w:lvlText w:val="%1."/>
      <w:lvlJc w:val="left"/>
      <w:pPr>
        <w:tabs>
          <w:tab w:val="num" w:pos="720"/>
        </w:tabs>
        <w:ind w:left="720" w:hanging="360"/>
      </w:pPr>
    </w:lvl>
    <w:lvl w:ilvl="1" w:tplc="2A56A5DA" w:tentative="1">
      <w:start w:val="1"/>
      <w:numFmt w:val="lowerLetter"/>
      <w:lvlText w:val="%2."/>
      <w:lvlJc w:val="left"/>
      <w:pPr>
        <w:tabs>
          <w:tab w:val="num" w:pos="1440"/>
        </w:tabs>
        <w:ind w:left="1440" w:hanging="360"/>
      </w:pPr>
    </w:lvl>
    <w:lvl w:ilvl="2" w:tplc="3144665E" w:tentative="1">
      <w:start w:val="1"/>
      <w:numFmt w:val="lowerRoman"/>
      <w:lvlText w:val="%3."/>
      <w:lvlJc w:val="right"/>
      <w:pPr>
        <w:tabs>
          <w:tab w:val="num" w:pos="2160"/>
        </w:tabs>
        <w:ind w:left="2160" w:hanging="180"/>
      </w:pPr>
    </w:lvl>
    <w:lvl w:ilvl="3" w:tplc="9F644EDC" w:tentative="1">
      <w:start w:val="1"/>
      <w:numFmt w:val="decimal"/>
      <w:lvlText w:val="%4."/>
      <w:lvlJc w:val="left"/>
      <w:pPr>
        <w:tabs>
          <w:tab w:val="num" w:pos="2880"/>
        </w:tabs>
        <w:ind w:left="2880" w:hanging="360"/>
      </w:pPr>
    </w:lvl>
    <w:lvl w:ilvl="4" w:tplc="CA687F48" w:tentative="1">
      <w:start w:val="1"/>
      <w:numFmt w:val="lowerLetter"/>
      <w:lvlText w:val="%5."/>
      <w:lvlJc w:val="left"/>
      <w:pPr>
        <w:tabs>
          <w:tab w:val="num" w:pos="3600"/>
        </w:tabs>
        <w:ind w:left="3600" w:hanging="360"/>
      </w:pPr>
    </w:lvl>
    <w:lvl w:ilvl="5" w:tplc="8FCC1D18" w:tentative="1">
      <w:start w:val="1"/>
      <w:numFmt w:val="lowerRoman"/>
      <w:lvlText w:val="%6."/>
      <w:lvlJc w:val="right"/>
      <w:pPr>
        <w:tabs>
          <w:tab w:val="num" w:pos="4320"/>
        </w:tabs>
        <w:ind w:left="4320" w:hanging="180"/>
      </w:pPr>
    </w:lvl>
    <w:lvl w:ilvl="6" w:tplc="A71086F6" w:tentative="1">
      <w:start w:val="1"/>
      <w:numFmt w:val="decimal"/>
      <w:lvlText w:val="%7."/>
      <w:lvlJc w:val="left"/>
      <w:pPr>
        <w:tabs>
          <w:tab w:val="num" w:pos="5040"/>
        </w:tabs>
        <w:ind w:left="5040" w:hanging="360"/>
      </w:pPr>
    </w:lvl>
    <w:lvl w:ilvl="7" w:tplc="1038AE14" w:tentative="1">
      <w:start w:val="1"/>
      <w:numFmt w:val="lowerLetter"/>
      <w:lvlText w:val="%8."/>
      <w:lvlJc w:val="left"/>
      <w:pPr>
        <w:tabs>
          <w:tab w:val="num" w:pos="5760"/>
        </w:tabs>
        <w:ind w:left="5760" w:hanging="360"/>
      </w:pPr>
    </w:lvl>
    <w:lvl w:ilvl="8" w:tplc="D9567092" w:tentative="1">
      <w:start w:val="1"/>
      <w:numFmt w:val="lowerRoman"/>
      <w:lvlText w:val="%9."/>
      <w:lvlJc w:val="right"/>
      <w:pPr>
        <w:tabs>
          <w:tab w:val="num" w:pos="6480"/>
        </w:tabs>
        <w:ind w:left="6480" w:hanging="180"/>
      </w:pPr>
    </w:lvl>
  </w:abstractNum>
  <w:abstractNum w:abstractNumId="49">
    <w:nsid w:val="73B1173E"/>
    <w:multiLevelType w:val="hybridMultilevel"/>
    <w:tmpl w:val="2640D13E"/>
    <w:lvl w:ilvl="0" w:tplc="A1FE1E32">
      <w:start w:val="1"/>
      <w:numFmt w:val="lowerLetter"/>
      <w:pStyle w:val="BodyTextLettered2"/>
      <w:lvlText w:val="%1."/>
      <w:lvlJc w:val="left"/>
      <w:pPr>
        <w:tabs>
          <w:tab w:val="num" w:pos="1440"/>
        </w:tabs>
        <w:ind w:left="1440" w:hanging="360"/>
      </w:pPr>
      <w:rPr>
        <w:rFonts w:hint="default"/>
      </w:rPr>
    </w:lvl>
    <w:lvl w:ilvl="1" w:tplc="EEAA7D98">
      <w:start w:val="1"/>
      <w:numFmt w:val="bullet"/>
      <w:lvlText w:val=""/>
      <w:lvlJc w:val="left"/>
      <w:pPr>
        <w:tabs>
          <w:tab w:val="num" w:pos="2160"/>
        </w:tabs>
        <w:ind w:left="2160" w:hanging="360"/>
      </w:pPr>
      <w:rPr>
        <w:rFonts w:ascii="Symbol" w:hAnsi="Symbol" w:hint="default"/>
        <w:color w:val="auto"/>
      </w:rPr>
    </w:lvl>
    <w:lvl w:ilvl="2" w:tplc="B01A50A4" w:tentative="1">
      <w:start w:val="1"/>
      <w:numFmt w:val="lowerRoman"/>
      <w:lvlText w:val="%3."/>
      <w:lvlJc w:val="right"/>
      <w:pPr>
        <w:tabs>
          <w:tab w:val="num" w:pos="2880"/>
        </w:tabs>
        <w:ind w:left="2880" w:hanging="180"/>
      </w:pPr>
    </w:lvl>
    <w:lvl w:ilvl="3" w:tplc="13E45940" w:tentative="1">
      <w:start w:val="1"/>
      <w:numFmt w:val="decimal"/>
      <w:lvlText w:val="%4."/>
      <w:lvlJc w:val="left"/>
      <w:pPr>
        <w:tabs>
          <w:tab w:val="num" w:pos="3600"/>
        </w:tabs>
        <w:ind w:left="3600" w:hanging="360"/>
      </w:pPr>
    </w:lvl>
    <w:lvl w:ilvl="4" w:tplc="4F02587A" w:tentative="1">
      <w:start w:val="1"/>
      <w:numFmt w:val="lowerLetter"/>
      <w:lvlText w:val="%5."/>
      <w:lvlJc w:val="left"/>
      <w:pPr>
        <w:tabs>
          <w:tab w:val="num" w:pos="4320"/>
        </w:tabs>
        <w:ind w:left="4320" w:hanging="360"/>
      </w:pPr>
    </w:lvl>
    <w:lvl w:ilvl="5" w:tplc="A02AEECE" w:tentative="1">
      <w:start w:val="1"/>
      <w:numFmt w:val="lowerRoman"/>
      <w:lvlText w:val="%6."/>
      <w:lvlJc w:val="right"/>
      <w:pPr>
        <w:tabs>
          <w:tab w:val="num" w:pos="5040"/>
        </w:tabs>
        <w:ind w:left="5040" w:hanging="180"/>
      </w:pPr>
    </w:lvl>
    <w:lvl w:ilvl="6" w:tplc="E1704212" w:tentative="1">
      <w:start w:val="1"/>
      <w:numFmt w:val="decimal"/>
      <w:lvlText w:val="%7."/>
      <w:lvlJc w:val="left"/>
      <w:pPr>
        <w:tabs>
          <w:tab w:val="num" w:pos="5760"/>
        </w:tabs>
        <w:ind w:left="5760" w:hanging="360"/>
      </w:pPr>
    </w:lvl>
    <w:lvl w:ilvl="7" w:tplc="FF32A8D4" w:tentative="1">
      <w:start w:val="1"/>
      <w:numFmt w:val="lowerLetter"/>
      <w:lvlText w:val="%8."/>
      <w:lvlJc w:val="left"/>
      <w:pPr>
        <w:tabs>
          <w:tab w:val="num" w:pos="6480"/>
        </w:tabs>
        <w:ind w:left="6480" w:hanging="360"/>
      </w:pPr>
    </w:lvl>
    <w:lvl w:ilvl="8" w:tplc="642C5506" w:tentative="1">
      <w:start w:val="1"/>
      <w:numFmt w:val="lowerRoman"/>
      <w:lvlText w:val="%9."/>
      <w:lvlJc w:val="right"/>
      <w:pPr>
        <w:tabs>
          <w:tab w:val="num" w:pos="7200"/>
        </w:tabs>
        <w:ind w:left="7200" w:hanging="180"/>
      </w:pPr>
    </w:lvl>
  </w:abstractNum>
  <w:abstractNum w:abstractNumId="50">
    <w:nsid w:val="73CA614A"/>
    <w:multiLevelType w:val="hybridMultilevel"/>
    <w:tmpl w:val="2842ECB8"/>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1">
    <w:nsid w:val="74ED6CDB"/>
    <w:multiLevelType w:val="hybridMultilevel"/>
    <w:tmpl w:val="DDDCEE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7C226E8F"/>
    <w:multiLevelType w:val="hybridMultilevel"/>
    <w:tmpl w:val="710671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7D1142D1"/>
    <w:multiLevelType w:val="hybridMultilevel"/>
    <w:tmpl w:val="2F729C3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4">
    <w:nsid w:val="7F9D06EE"/>
    <w:multiLevelType w:val="hybridMultilevel"/>
    <w:tmpl w:val="29E0F7D2"/>
    <w:lvl w:ilvl="0" w:tplc="F2DC8E26">
      <w:start w:val="1"/>
      <w:numFmt w:val="bullet"/>
      <w:pStyle w:val="BodyTextBullet1"/>
      <w:lvlText w:val=""/>
      <w:lvlJc w:val="left"/>
      <w:pPr>
        <w:tabs>
          <w:tab w:val="num" w:pos="720"/>
        </w:tabs>
        <w:ind w:left="720" w:hanging="360"/>
      </w:pPr>
      <w:rPr>
        <w:rFonts w:ascii="Symbol" w:hAnsi="Symbol" w:hint="default"/>
      </w:rPr>
    </w:lvl>
    <w:lvl w:ilvl="1" w:tplc="DA50EA46" w:tentative="1">
      <w:start w:val="1"/>
      <w:numFmt w:val="bullet"/>
      <w:lvlText w:val="o"/>
      <w:lvlJc w:val="left"/>
      <w:pPr>
        <w:tabs>
          <w:tab w:val="num" w:pos="1440"/>
        </w:tabs>
        <w:ind w:left="1440" w:hanging="360"/>
      </w:pPr>
      <w:rPr>
        <w:rFonts w:ascii="Courier New" w:hAnsi="Courier New" w:cs="Courier New" w:hint="default"/>
      </w:rPr>
    </w:lvl>
    <w:lvl w:ilvl="2" w:tplc="18F244AE" w:tentative="1">
      <w:start w:val="1"/>
      <w:numFmt w:val="bullet"/>
      <w:lvlText w:val=""/>
      <w:lvlJc w:val="left"/>
      <w:pPr>
        <w:tabs>
          <w:tab w:val="num" w:pos="2160"/>
        </w:tabs>
        <w:ind w:left="2160" w:hanging="360"/>
      </w:pPr>
      <w:rPr>
        <w:rFonts w:ascii="Wingdings" w:hAnsi="Wingdings" w:hint="default"/>
      </w:rPr>
    </w:lvl>
    <w:lvl w:ilvl="3" w:tplc="1C38EDEE" w:tentative="1">
      <w:start w:val="1"/>
      <w:numFmt w:val="bullet"/>
      <w:lvlText w:val=""/>
      <w:lvlJc w:val="left"/>
      <w:pPr>
        <w:tabs>
          <w:tab w:val="num" w:pos="2880"/>
        </w:tabs>
        <w:ind w:left="2880" w:hanging="360"/>
      </w:pPr>
      <w:rPr>
        <w:rFonts w:ascii="Symbol" w:hAnsi="Symbol" w:hint="default"/>
      </w:rPr>
    </w:lvl>
    <w:lvl w:ilvl="4" w:tplc="5E3806E2" w:tentative="1">
      <w:start w:val="1"/>
      <w:numFmt w:val="bullet"/>
      <w:lvlText w:val="o"/>
      <w:lvlJc w:val="left"/>
      <w:pPr>
        <w:tabs>
          <w:tab w:val="num" w:pos="3600"/>
        </w:tabs>
        <w:ind w:left="3600" w:hanging="360"/>
      </w:pPr>
      <w:rPr>
        <w:rFonts w:ascii="Courier New" w:hAnsi="Courier New" w:cs="Courier New" w:hint="default"/>
      </w:rPr>
    </w:lvl>
    <w:lvl w:ilvl="5" w:tplc="76566028" w:tentative="1">
      <w:start w:val="1"/>
      <w:numFmt w:val="bullet"/>
      <w:lvlText w:val=""/>
      <w:lvlJc w:val="left"/>
      <w:pPr>
        <w:tabs>
          <w:tab w:val="num" w:pos="4320"/>
        </w:tabs>
        <w:ind w:left="4320" w:hanging="360"/>
      </w:pPr>
      <w:rPr>
        <w:rFonts w:ascii="Wingdings" w:hAnsi="Wingdings" w:hint="default"/>
      </w:rPr>
    </w:lvl>
    <w:lvl w:ilvl="6" w:tplc="53066A1C" w:tentative="1">
      <w:start w:val="1"/>
      <w:numFmt w:val="bullet"/>
      <w:lvlText w:val=""/>
      <w:lvlJc w:val="left"/>
      <w:pPr>
        <w:tabs>
          <w:tab w:val="num" w:pos="5040"/>
        </w:tabs>
        <w:ind w:left="5040" w:hanging="360"/>
      </w:pPr>
      <w:rPr>
        <w:rFonts w:ascii="Symbol" w:hAnsi="Symbol" w:hint="default"/>
      </w:rPr>
    </w:lvl>
    <w:lvl w:ilvl="7" w:tplc="28DAB6A6" w:tentative="1">
      <w:start w:val="1"/>
      <w:numFmt w:val="bullet"/>
      <w:lvlText w:val="o"/>
      <w:lvlJc w:val="left"/>
      <w:pPr>
        <w:tabs>
          <w:tab w:val="num" w:pos="5760"/>
        </w:tabs>
        <w:ind w:left="5760" w:hanging="360"/>
      </w:pPr>
      <w:rPr>
        <w:rFonts w:ascii="Courier New" w:hAnsi="Courier New" w:cs="Courier New" w:hint="default"/>
      </w:rPr>
    </w:lvl>
    <w:lvl w:ilvl="8" w:tplc="963C04F2"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4"/>
  </w:num>
  <w:num w:numId="12">
    <w:abstractNumId w:val="42"/>
  </w:num>
  <w:num w:numId="13">
    <w:abstractNumId w:val="44"/>
  </w:num>
  <w:num w:numId="14">
    <w:abstractNumId w:val="54"/>
  </w:num>
  <w:num w:numId="15">
    <w:abstractNumId w:val="39"/>
  </w:num>
  <w:num w:numId="16">
    <w:abstractNumId w:val="48"/>
  </w:num>
  <w:num w:numId="17">
    <w:abstractNumId w:val="45"/>
  </w:num>
  <w:num w:numId="18">
    <w:abstractNumId w:val="12"/>
  </w:num>
  <w:num w:numId="19">
    <w:abstractNumId w:val="49"/>
  </w:num>
  <w:num w:numId="20">
    <w:abstractNumId w:val="46"/>
  </w:num>
  <w:num w:numId="21">
    <w:abstractNumId w:val="30"/>
  </w:num>
  <w:num w:numId="22">
    <w:abstractNumId w:val="54"/>
  </w:num>
  <w:num w:numId="23">
    <w:abstractNumId w:val="39"/>
  </w:num>
  <w:num w:numId="24">
    <w:abstractNumId w:val="25"/>
  </w:num>
  <w:num w:numId="25">
    <w:abstractNumId w:val="21"/>
  </w:num>
  <w:num w:numId="26">
    <w:abstractNumId w:val="27"/>
  </w:num>
  <w:num w:numId="27">
    <w:abstractNumId w:val="33"/>
  </w:num>
  <w:num w:numId="28">
    <w:abstractNumId w:val="20"/>
  </w:num>
  <w:num w:numId="29">
    <w:abstractNumId w:val="19"/>
  </w:num>
  <w:num w:numId="30">
    <w:abstractNumId w:val="40"/>
  </w:num>
  <w:num w:numId="31">
    <w:abstractNumId w:val="28"/>
  </w:num>
  <w:num w:numId="32">
    <w:abstractNumId w:val="31"/>
  </w:num>
  <w:num w:numId="33">
    <w:abstractNumId w:val="37"/>
  </w:num>
  <w:num w:numId="34">
    <w:abstractNumId w:val="16"/>
  </w:num>
  <w:num w:numId="35">
    <w:abstractNumId w:val="41"/>
  </w:num>
  <w:num w:numId="36">
    <w:abstractNumId w:val="26"/>
  </w:num>
  <w:num w:numId="37">
    <w:abstractNumId w:val="47"/>
  </w:num>
  <w:num w:numId="38">
    <w:abstractNumId w:val="36"/>
  </w:num>
  <w:num w:numId="39">
    <w:abstractNumId w:val="23"/>
  </w:num>
  <w:num w:numId="40">
    <w:abstractNumId w:val="11"/>
  </w:num>
  <w:num w:numId="4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3"/>
  </w:num>
  <w:num w:numId="43">
    <w:abstractNumId w:val="53"/>
  </w:num>
  <w:num w:numId="44">
    <w:abstractNumId w:val="38"/>
  </w:num>
  <w:num w:numId="45">
    <w:abstractNumId w:val="22"/>
  </w:num>
  <w:num w:numId="46">
    <w:abstractNumId w:val="50"/>
  </w:num>
  <w:num w:numId="47">
    <w:abstractNumId w:val="15"/>
  </w:num>
  <w:num w:numId="48">
    <w:abstractNumId w:val="32"/>
  </w:num>
  <w:num w:numId="49">
    <w:abstractNumId w:val="14"/>
  </w:num>
  <w:num w:numId="50">
    <w:abstractNumId w:val="35"/>
  </w:num>
  <w:num w:numId="51">
    <w:abstractNumId w:val="10"/>
  </w:num>
  <w:num w:numId="52">
    <w:abstractNumId w:val="17"/>
  </w:num>
  <w:num w:numId="53">
    <w:abstractNumId w:val="29"/>
  </w:num>
  <w:num w:numId="54">
    <w:abstractNumId w:val="54"/>
  </w:num>
  <w:num w:numId="55">
    <w:abstractNumId w:val="52"/>
  </w:num>
  <w:num w:numId="56">
    <w:abstractNumId w:val="51"/>
  </w:num>
  <w:num w:numId="57">
    <w:abstractNumId w:val="34"/>
  </w:num>
  <w:num w:numId="5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8"/>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removeDateAndTime/>
  <w:hideSpellingErrors/>
  <w:hideGrammaticalErrors/>
  <w:activeWritingStyle w:appName="MSWord" w:lang="en-US"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clickAndTypeStyle w:val="BodyText"/>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3EB5"/>
    <w:rsid w:val="000063A7"/>
    <w:rsid w:val="0000675B"/>
    <w:rsid w:val="00006DB8"/>
    <w:rsid w:val="00010140"/>
    <w:rsid w:val="00010DB7"/>
    <w:rsid w:val="000114B6"/>
    <w:rsid w:val="00011EE6"/>
    <w:rsid w:val="0001226E"/>
    <w:rsid w:val="000171DA"/>
    <w:rsid w:val="000206DB"/>
    <w:rsid w:val="00021702"/>
    <w:rsid w:val="00023ED4"/>
    <w:rsid w:val="000377B4"/>
    <w:rsid w:val="00051957"/>
    <w:rsid w:val="00053370"/>
    <w:rsid w:val="00055B50"/>
    <w:rsid w:val="00091787"/>
    <w:rsid w:val="000922A2"/>
    <w:rsid w:val="0009733E"/>
    <w:rsid w:val="000A243E"/>
    <w:rsid w:val="000A49AB"/>
    <w:rsid w:val="000A7FD2"/>
    <w:rsid w:val="000B23F8"/>
    <w:rsid w:val="000B7C8B"/>
    <w:rsid w:val="000D0895"/>
    <w:rsid w:val="000D4DD3"/>
    <w:rsid w:val="000E2E25"/>
    <w:rsid w:val="000F25FB"/>
    <w:rsid w:val="000F3438"/>
    <w:rsid w:val="000F721E"/>
    <w:rsid w:val="00100120"/>
    <w:rsid w:val="001030FB"/>
    <w:rsid w:val="00104333"/>
    <w:rsid w:val="00104399"/>
    <w:rsid w:val="0010664C"/>
    <w:rsid w:val="00107971"/>
    <w:rsid w:val="00107A58"/>
    <w:rsid w:val="00110CE0"/>
    <w:rsid w:val="0011191A"/>
    <w:rsid w:val="00113D6A"/>
    <w:rsid w:val="00115E7C"/>
    <w:rsid w:val="0012060D"/>
    <w:rsid w:val="0012161D"/>
    <w:rsid w:val="00124EAC"/>
    <w:rsid w:val="0012501A"/>
    <w:rsid w:val="0013137E"/>
    <w:rsid w:val="001330AE"/>
    <w:rsid w:val="00137612"/>
    <w:rsid w:val="001433D0"/>
    <w:rsid w:val="0015030C"/>
    <w:rsid w:val="00151087"/>
    <w:rsid w:val="00156C08"/>
    <w:rsid w:val="001574A4"/>
    <w:rsid w:val="0016062B"/>
    <w:rsid w:val="00160824"/>
    <w:rsid w:val="00162239"/>
    <w:rsid w:val="00172D7F"/>
    <w:rsid w:val="001735FD"/>
    <w:rsid w:val="0017771D"/>
    <w:rsid w:val="001854DB"/>
    <w:rsid w:val="00186009"/>
    <w:rsid w:val="00186297"/>
    <w:rsid w:val="001965E1"/>
    <w:rsid w:val="0019745F"/>
    <w:rsid w:val="001A2D10"/>
    <w:rsid w:val="001A3C5C"/>
    <w:rsid w:val="001A625D"/>
    <w:rsid w:val="001A628D"/>
    <w:rsid w:val="001B3E96"/>
    <w:rsid w:val="001C0B58"/>
    <w:rsid w:val="001D0459"/>
    <w:rsid w:val="001D53D3"/>
    <w:rsid w:val="001D6650"/>
    <w:rsid w:val="001D6790"/>
    <w:rsid w:val="001E25EE"/>
    <w:rsid w:val="001E3BCD"/>
    <w:rsid w:val="001E4B39"/>
    <w:rsid w:val="001E60CE"/>
    <w:rsid w:val="001F6AF7"/>
    <w:rsid w:val="001F74B6"/>
    <w:rsid w:val="001F7DF8"/>
    <w:rsid w:val="002006B8"/>
    <w:rsid w:val="002021CB"/>
    <w:rsid w:val="002057C2"/>
    <w:rsid w:val="00214512"/>
    <w:rsid w:val="00222216"/>
    <w:rsid w:val="002273CA"/>
    <w:rsid w:val="00227B87"/>
    <w:rsid w:val="00227CE0"/>
    <w:rsid w:val="0023500A"/>
    <w:rsid w:val="00244EC1"/>
    <w:rsid w:val="00246937"/>
    <w:rsid w:val="00252493"/>
    <w:rsid w:val="00252BD5"/>
    <w:rsid w:val="00256419"/>
    <w:rsid w:val="00256D2A"/>
    <w:rsid w:val="00256F04"/>
    <w:rsid w:val="00263C5F"/>
    <w:rsid w:val="00266434"/>
    <w:rsid w:val="00266D60"/>
    <w:rsid w:val="002708CA"/>
    <w:rsid w:val="00270A07"/>
    <w:rsid w:val="00273DDE"/>
    <w:rsid w:val="00282EDE"/>
    <w:rsid w:val="00285899"/>
    <w:rsid w:val="00290459"/>
    <w:rsid w:val="002918F0"/>
    <w:rsid w:val="002A022F"/>
    <w:rsid w:val="002A2EE5"/>
    <w:rsid w:val="002A4057"/>
    <w:rsid w:val="002A677D"/>
    <w:rsid w:val="002B238A"/>
    <w:rsid w:val="002B6853"/>
    <w:rsid w:val="002C6335"/>
    <w:rsid w:val="002C7589"/>
    <w:rsid w:val="002D0C49"/>
    <w:rsid w:val="002D45B4"/>
    <w:rsid w:val="002D5204"/>
    <w:rsid w:val="002E1D8C"/>
    <w:rsid w:val="002E265C"/>
    <w:rsid w:val="002E422A"/>
    <w:rsid w:val="002E751D"/>
    <w:rsid w:val="002F0076"/>
    <w:rsid w:val="002F5410"/>
    <w:rsid w:val="002F5B17"/>
    <w:rsid w:val="002F7016"/>
    <w:rsid w:val="003011D2"/>
    <w:rsid w:val="00302BB3"/>
    <w:rsid w:val="003110DB"/>
    <w:rsid w:val="003147EC"/>
    <w:rsid w:val="00314B90"/>
    <w:rsid w:val="003214B2"/>
    <w:rsid w:val="0032241E"/>
    <w:rsid w:val="00335F9E"/>
    <w:rsid w:val="00337464"/>
    <w:rsid w:val="00342E0C"/>
    <w:rsid w:val="00344240"/>
    <w:rsid w:val="00346959"/>
    <w:rsid w:val="00350328"/>
    <w:rsid w:val="00354115"/>
    <w:rsid w:val="00356246"/>
    <w:rsid w:val="003625C8"/>
    <w:rsid w:val="003660C5"/>
    <w:rsid w:val="00370D28"/>
    <w:rsid w:val="00371184"/>
    <w:rsid w:val="00372E9D"/>
    <w:rsid w:val="00376DD4"/>
    <w:rsid w:val="003817FF"/>
    <w:rsid w:val="003922FA"/>
    <w:rsid w:val="00392B05"/>
    <w:rsid w:val="003977D4"/>
    <w:rsid w:val="003C2662"/>
    <w:rsid w:val="003C6887"/>
    <w:rsid w:val="003D59EF"/>
    <w:rsid w:val="003D7BBA"/>
    <w:rsid w:val="003D7EA1"/>
    <w:rsid w:val="003D7F90"/>
    <w:rsid w:val="003E2774"/>
    <w:rsid w:val="003E28FF"/>
    <w:rsid w:val="003F4789"/>
    <w:rsid w:val="004001A6"/>
    <w:rsid w:val="00402868"/>
    <w:rsid w:val="00403279"/>
    <w:rsid w:val="004046E7"/>
    <w:rsid w:val="00404A07"/>
    <w:rsid w:val="00413CD2"/>
    <w:rsid w:val="00420866"/>
    <w:rsid w:val="0042120C"/>
    <w:rsid w:val="004228FB"/>
    <w:rsid w:val="00422F54"/>
    <w:rsid w:val="00423003"/>
    <w:rsid w:val="00423A58"/>
    <w:rsid w:val="00424E00"/>
    <w:rsid w:val="0042628A"/>
    <w:rsid w:val="00433816"/>
    <w:rsid w:val="00435FE8"/>
    <w:rsid w:val="00440A78"/>
    <w:rsid w:val="004423D9"/>
    <w:rsid w:val="00445265"/>
    <w:rsid w:val="00451181"/>
    <w:rsid w:val="00451463"/>
    <w:rsid w:val="004514DE"/>
    <w:rsid w:val="00452CCF"/>
    <w:rsid w:val="004536CF"/>
    <w:rsid w:val="00463C3D"/>
    <w:rsid w:val="00467F57"/>
    <w:rsid w:val="00474BBC"/>
    <w:rsid w:val="00476846"/>
    <w:rsid w:val="00477275"/>
    <w:rsid w:val="0048016C"/>
    <w:rsid w:val="0048455F"/>
    <w:rsid w:val="004857D4"/>
    <w:rsid w:val="004918D5"/>
    <w:rsid w:val="0049497A"/>
    <w:rsid w:val="004A1995"/>
    <w:rsid w:val="004A28E1"/>
    <w:rsid w:val="004B24C9"/>
    <w:rsid w:val="004B3753"/>
    <w:rsid w:val="004B512E"/>
    <w:rsid w:val="004B64EC"/>
    <w:rsid w:val="004D1145"/>
    <w:rsid w:val="004D1751"/>
    <w:rsid w:val="004D3FB6"/>
    <w:rsid w:val="004D5CD2"/>
    <w:rsid w:val="004E5D90"/>
    <w:rsid w:val="004E7C2B"/>
    <w:rsid w:val="004F0FB3"/>
    <w:rsid w:val="004F5805"/>
    <w:rsid w:val="00500BB6"/>
    <w:rsid w:val="0050114B"/>
    <w:rsid w:val="00501D6C"/>
    <w:rsid w:val="00503E4B"/>
    <w:rsid w:val="00504BC1"/>
    <w:rsid w:val="00507AC4"/>
    <w:rsid w:val="00513343"/>
    <w:rsid w:val="005139DC"/>
    <w:rsid w:val="00515F2A"/>
    <w:rsid w:val="00523449"/>
    <w:rsid w:val="005255C5"/>
    <w:rsid w:val="00525ADD"/>
    <w:rsid w:val="00526805"/>
    <w:rsid w:val="00527B5C"/>
    <w:rsid w:val="00530D34"/>
    <w:rsid w:val="00531CD9"/>
    <w:rsid w:val="005327F9"/>
    <w:rsid w:val="005356DB"/>
    <w:rsid w:val="005368CA"/>
    <w:rsid w:val="00543E06"/>
    <w:rsid w:val="00545084"/>
    <w:rsid w:val="00546983"/>
    <w:rsid w:val="00554B8F"/>
    <w:rsid w:val="00560115"/>
    <w:rsid w:val="0056471F"/>
    <w:rsid w:val="005647C7"/>
    <w:rsid w:val="00564E47"/>
    <w:rsid w:val="00575CFA"/>
    <w:rsid w:val="00575E2E"/>
    <w:rsid w:val="00577401"/>
    <w:rsid w:val="0058187C"/>
    <w:rsid w:val="00583EEC"/>
    <w:rsid w:val="005851D8"/>
    <w:rsid w:val="00585881"/>
    <w:rsid w:val="00585B3A"/>
    <w:rsid w:val="005864D3"/>
    <w:rsid w:val="00591B99"/>
    <w:rsid w:val="00592541"/>
    <w:rsid w:val="00592EE6"/>
    <w:rsid w:val="0059375D"/>
    <w:rsid w:val="005976FB"/>
    <w:rsid w:val="005A248B"/>
    <w:rsid w:val="005A60A5"/>
    <w:rsid w:val="005A6F15"/>
    <w:rsid w:val="005A722B"/>
    <w:rsid w:val="005B0A5E"/>
    <w:rsid w:val="005B4635"/>
    <w:rsid w:val="005B7569"/>
    <w:rsid w:val="005C4131"/>
    <w:rsid w:val="005C7C97"/>
    <w:rsid w:val="005D3B22"/>
    <w:rsid w:val="005E2AF9"/>
    <w:rsid w:val="005E38A4"/>
    <w:rsid w:val="005E5E9D"/>
    <w:rsid w:val="005E7DA8"/>
    <w:rsid w:val="005F0C58"/>
    <w:rsid w:val="005F367D"/>
    <w:rsid w:val="005F3DC4"/>
    <w:rsid w:val="005F50D2"/>
    <w:rsid w:val="005F5284"/>
    <w:rsid w:val="00603CF1"/>
    <w:rsid w:val="00610131"/>
    <w:rsid w:val="00616269"/>
    <w:rsid w:val="006200D1"/>
    <w:rsid w:val="0062639C"/>
    <w:rsid w:val="006265FD"/>
    <w:rsid w:val="00642849"/>
    <w:rsid w:val="00642876"/>
    <w:rsid w:val="00644413"/>
    <w:rsid w:val="00646674"/>
    <w:rsid w:val="0065443F"/>
    <w:rsid w:val="006562B2"/>
    <w:rsid w:val="00663B92"/>
    <w:rsid w:val="006670D2"/>
    <w:rsid w:val="00667E47"/>
    <w:rsid w:val="00667F16"/>
    <w:rsid w:val="00674E57"/>
    <w:rsid w:val="00675120"/>
    <w:rsid w:val="00677451"/>
    <w:rsid w:val="00684384"/>
    <w:rsid w:val="00691431"/>
    <w:rsid w:val="00696949"/>
    <w:rsid w:val="006A1813"/>
    <w:rsid w:val="006A20A1"/>
    <w:rsid w:val="006A2996"/>
    <w:rsid w:val="006A346A"/>
    <w:rsid w:val="006A684F"/>
    <w:rsid w:val="006A7603"/>
    <w:rsid w:val="006B2529"/>
    <w:rsid w:val="006B2746"/>
    <w:rsid w:val="006B3946"/>
    <w:rsid w:val="006B76A4"/>
    <w:rsid w:val="006C1926"/>
    <w:rsid w:val="006D1D66"/>
    <w:rsid w:val="006D50BD"/>
    <w:rsid w:val="006D68DA"/>
    <w:rsid w:val="006E2968"/>
    <w:rsid w:val="006E3BB8"/>
    <w:rsid w:val="006F04B9"/>
    <w:rsid w:val="006F1C5C"/>
    <w:rsid w:val="006F4BBB"/>
    <w:rsid w:val="006F5375"/>
    <w:rsid w:val="006F6D65"/>
    <w:rsid w:val="00711EF5"/>
    <w:rsid w:val="00714730"/>
    <w:rsid w:val="00715F75"/>
    <w:rsid w:val="00722A50"/>
    <w:rsid w:val="007238FF"/>
    <w:rsid w:val="0072569B"/>
    <w:rsid w:val="0073078F"/>
    <w:rsid w:val="007316E5"/>
    <w:rsid w:val="00736251"/>
    <w:rsid w:val="00736B0D"/>
    <w:rsid w:val="00744F0F"/>
    <w:rsid w:val="00745EE4"/>
    <w:rsid w:val="007537E2"/>
    <w:rsid w:val="00762B56"/>
    <w:rsid w:val="00763DBB"/>
    <w:rsid w:val="007657E0"/>
    <w:rsid w:val="00765E89"/>
    <w:rsid w:val="00767717"/>
    <w:rsid w:val="00772E1F"/>
    <w:rsid w:val="00773366"/>
    <w:rsid w:val="007809A2"/>
    <w:rsid w:val="00781144"/>
    <w:rsid w:val="007864FA"/>
    <w:rsid w:val="0078769E"/>
    <w:rsid w:val="00787A82"/>
    <w:rsid w:val="00787BFC"/>
    <w:rsid w:val="00792596"/>
    <w:rsid w:val="007926DE"/>
    <w:rsid w:val="007932D6"/>
    <w:rsid w:val="00796B0B"/>
    <w:rsid w:val="007A140C"/>
    <w:rsid w:val="007A19D7"/>
    <w:rsid w:val="007A39CC"/>
    <w:rsid w:val="007A7BDB"/>
    <w:rsid w:val="007B65D7"/>
    <w:rsid w:val="007C0644"/>
    <w:rsid w:val="007D3EDF"/>
    <w:rsid w:val="007E05D4"/>
    <w:rsid w:val="007E3DF3"/>
    <w:rsid w:val="007E4370"/>
    <w:rsid w:val="007E6969"/>
    <w:rsid w:val="007F261E"/>
    <w:rsid w:val="007F767C"/>
    <w:rsid w:val="00801B32"/>
    <w:rsid w:val="008075A7"/>
    <w:rsid w:val="00816600"/>
    <w:rsid w:val="00821103"/>
    <w:rsid w:val="00821FD9"/>
    <w:rsid w:val="008308C2"/>
    <w:rsid w:val="008432BD"/>
    <w:rsid w:val="00844AA1"/>
    <w:rsid w:val="00845BB9"/>
    <w:rsid w:val="00845CD3"/>
    <w:rsid w:val="00851812"/>
    <w:rsid w:val="00852850"/>
    <w:rsid w:val="0085781B"/>
    <w:rsid w:val="00860BDE"/>
    <w:rsid w:val="008632E2"/>
    <w:rsid w:val="00870195"/>
    <w:rsid w:val="0087049F"/>
    <w:rsid w:val="008717E8"/>
    <w:rsid w:val="00871E3C"/>
    <w:rsid w:val="008728CF"/>
    <w:rsid w:val="00872FD1"/>
    <w:rsid w:val="00880C3D"/>
    <w:rsid w:val="008847D3"/>
    <w:rsid w:val="008934CA"/>
    <w:rsid w:val="008A1731"/>
    <w:rsid w:val="008A242E"/>
    <w:rsid w:val="008A4AE4"/>
    <w:rsid w:val="008A783A"/>
    <w:rsid w:val="008A7E3B"/>
    <w:rsid w:val="008B7B97"/>
    <w:rsid w:val="008C2A47"/>
    <w:rsid w:val="008C376A"/>
    <w:rsid w:val="008C4576"/>
    <w:rsid w:val="008C4DAA"/>
    <w:rsid w:val="008C7756"/>
    <w:rsid w:val="008D191D"/>
    <w:rsid w:val="008D28E1"/>
    <w:rsid w:val="008D29B6"/>
    <w:rsid w:val="008D3816"/>
    <w:rsid w:val="008D4477"/>
    <w:rsid w:val="008D73C9"/>
    <w:rsid w:val="008D7F3F"/>
    <w:rsid w:val="008E3EF4"/>
    <w:rsid w:val="008E661A"/>
    <w:rsid w:val="008E7360"/>
    <w:rsid w:val="008F20F3"/>
    <w:rsid w:val="008F298E"/>
    <w:rsid w:val="008F3467"/>
    <w:rsid w:val="008F43AA"/>
    <w:rsid w:val="0090015B"/>
    <w:rsid w:val="009011D4"/>
    <w:rsid w:val="00901D12"/>
    <w:rsid w:val="00906711"/>
    <w:rsid w:val="00906873"/>
    <w:rsid w:val="00911A0D"/>
    <w:rsid w:val="00913240"/>
    <w:rsid w:val="00916DF0"/>
    <w:rsid w:val="00925E6D"/>
    <w:rsid w:val="00926A8B"/>
    <w:rsid w:val="00936B4F"/>
    <w:rsid w:val="0094302B"/>
    <w:rsid w:val="009453C1"/>
    <w:rsid w:val="00945E5D"/>
    <w:rsid w:val="00947BCA"/>
    <w:rsid w:val="0095133D"/>
    <w:rsid w:val="00962410"/>
    <w:rsid w:val="00963ED2"/>
    <w:rsid w:val="009653E1"/>
    <w:rsid w:val="009674D2"/>
    <w:rsid w:val="00967C1C"/>
    <w:rsid w:val="0097233C"/>
    <w:rsid w:val="009741C7"/>
    <w:rsid w:val="009763BD"/>
    <w:rsid w:val="00984DA0"/>
    <w:rsid w:val="00991613"/>
    <w:rsid w:val="00994F14"/>
    <w:rsid w:val="00996E0A"/>
    <w:rsid w:val="009A5586"/>
    <w:rsid w:val="009A5674"/>
    <w:rsid w:val="009A679C"/>
    <w:rsid w:val="009B02D8"/>
    <w:rsid w:val="009B1957"/>
    <w:rsid w:val="009B3CD1"/>
    <w:rsid w:val="009B5A47"/>
    <w:rsid w:val="009C3851"/>
    <w:rsid w:val="009C41E3"/>
    <w:rsid w:val="009C4C5F"/>
    <w:rsid w:val="009C51E3"/>
    <w:rsid w:val="009C53F3"/>
    <w:rsid w:val="009C74EA"/>
    <w:rsid w:val="009D368C"/>
    <w:rsid w:val="009D4125"/>
    <w:rsid w:val="009E1AD9"/>
    <w:rsid w:val="009F4A44"/>
    <w:rsid w:val="009F77D2"/>
    <w:rsid w:val="00A04018"/>
    <w:rsid w:val="00A05CA6"/>
    <w:rsid w:val="00A07280"/>
    <w:rsid w:val="00A1009A"/>
    <w:rsid w:val="00A149C0"/>
    <w:rsid w:val="00A154AA"/>
    <w:rsid w:val="00A1763A"/>
    <w:rsid w:val="00A178CF"/>
    <w:rsid w:val="00A24CF9"/>
    <w:rsid w:val="00A324FB"/>
    <w:rsid w:val="00A32E68"/>
    <w:rsid w:val="00A349F0"/>
    <w:rsid w:val="00A36191"/>
    <w:rsid w:val="00A3620D"/>
    <w:rsid w:val="00A37071"/>
    <w:rsid w:val="00A37F5A"/>
    <w:rsid w:val="00A41201"/>
    <w:rsid w:val="00A4188D"/>
    <w:rsid w:val="00A42E47"/>
    <w:rsid w:val="00A43AA1"/>
    <w:rsid w:val="00A43BEA"/>
    <w:rsid w:val="00A447B3"/>
    <w:rsid w:val="00A47F19"/>
    <w:rsid w:val="00A52C23"/>
    <w:rsid w:val="00A55E92"/>
    <w:rsid w:val="00A57E29"/>
    <w:rsid w:val="00A61E66"/>
    <w:rsid w:val="00A71398"/>
    <w:rsid w:val="00A737B9"/>
    <w:rsid w:val="00A74609"/>
    <w:rsid w:val="00A753C8"/>
    <w:rsid w:val="00A82F61"/>
    <w:rsid w:val="00A83D56"/>
    <w:rsid w:val="00A83EB5"/>
    <w:rsid w:val="00A90CCA"/>
    <w:rsid w:val="00A94FB4"/>
    <w:rsid w:val="00A977B2"/>
    <w:rsid w:val="00A97FFB"/>
    <w:rsid w:val="00AA0F64"/>
    <w:rsid w:val="00AA337E"/>
    <w:rsid w:val="00AA6982"/>
    <w:rsid w:val="00AB04BA"/>
    <w:rsid w:val="00AB77DA"/>
    <w:rsid w:val="00AC174A"/>
    <w:rsid w:val="00AC2F8A"/>
    <w:rsid w:val="00AC58EC"/>
    <w:rsid w:val="00AC60A7"/>
    <w:rsid w:val="00AD074D"/>
    <w:rsid w:val="00AD143D"/>
    <w:rsid w:val="00AD2556"/>
    <w:rsid w:val="00AD4EA4"/>
    <w:rsid w:val="00AD50AE"/>
    <w:rsid w:val="00AD752F"/>
    <w:rsid w:val="00AF64F1"/>
    <w:rsid w:val="00AF7954"/>
    <w:rsid w:val="00B03013"/>
    <w:rsid w:val="00B034B7"/>
    <w:rsid w:val="00B04771"/>
    <w:rsid w:val="00B04FD1"/>
    <w:rsid w:val="00B05DCE"/>
    <w:rsid w:val="00B2210A"/>
    <w:rsid w:val="00B260A1"/>
    <w:rsid w:val="00B26966"/>
    <w:rsid w:val="00B35F85"/>
    <w:rsid w:val="00B409C6"/>
    <w:rsid w:val="00B43150"/>
    <w:rsid w:val="00B56B75"/>
    <w:rsid w:val="00B65EA3"/>
    <w:rsid w:val="00B74143"/>
    <w:rsid w:val="00B777EE"/>
    <w:rsid w:val="00B81263"/>
    <w:rsid w:val="00B836B0"/>
    <w:rsid w:val="00B83F9C"/>
    <w:rsid w:val="00B846C7"/>
    <w:rsid w:val="00B86FD1"/>
    <w:rsid w:val="00B8745A"/>
    <w:rsid w:val="00B87B41"/>
    <w:rsid w:val="00B90A8C"/>
    <w:rsid w:val="00B92868"/>
    <w:rsid w:val="00B932CB"/>
    <w:rsid w:val="00B959D1"/>
    <w:rsid w:val="00B97BDF"/>
    <w:rsid w:val="00BA3D47"/>
    <w:rsid w:val="00BA6486"/>
    <w:rsid w:val="00BB2AA8"/>
    <w:rsid w:val="00BC2C0C"/>
    <w:rsid w:val="00BC2D41"/>
    <w:rsid w:val="00BC3097"/>
    <w:rsid w:val="00BC6062"/>
    <w:rsid w:val="00BD508A"/>
    <w:rsid w:val="00BE290F"/>
    <w:rsid w:val="00BE6F55"/>
    <w:rsid w:val="00BE7AD9"/>
    <w:rsid w:val="00BF1EB7"/>
    <w:rsid w:val="00BF5249"/>
    <w:rsid w:val="00BF5984"/>
    <w:rsid w:val="00C01EC5"/>
    <w:rsid w:val="00C03950"/>
    <w:rsid w:val="00C05BB9"/>
    <w:rsid w:val="00C07437"/>
    <w:rsid w:val="00C152E9"/>
    <w:rsid w:val="00C162D5"/>
    <w:rsid w:val="00C16A67"/>
    <w:rsid w:val="00C248F2"/>
    <w:rsid w:val="00C27093"/>
    <w:rsid w:val="00C312E5"/>
    <w:rsid w:val="00C31C01"/>
    <w:rsid w:val="00C3569A"/>
    <w:rsid w:val="00C3618A"/>
    <w:rsid w:val="00C36612"/>
    <w:rsid w:val="00C36ED5"/>
    <w:rsid w:val="00C37E32"/>
    <w:rsid w:val="00C44C32"/>
    <w:rsid w:val="00C54796"/>
    <w:rsid w:val="00C56E1F"/>
    <w:rsid w:val="00C720CE"/>
    <w:rsid w:val="00C75321"/>
    <w:rsid w:val="00C83217"/>
    <w:rsid w:val="00C83BB9"/>
    <w:rsid w:val="00C87E83"/>
    <w:rsid w:val="00C90BFB"/>
    <w:rsid w:val="00C91BB0"/>
    <w:rsid w:val="00C9281C"/>
    <w:rsid w:val="00C93BF9"/>
    <w:rsid w:val="00C946FE"/>
    <w:rsid w:val="00C950D0"/>
    <w:rsid w:val="00C96FD1"/>
    <w:rsid w:val="00CA5C7F"/>
    <w:rsid w:val="00CA7D17"/>
    <w:rsid w:val="00CB2432"/>
    <w:rsid w:val="00CB2B5F"/>
    <w:rsid w:val="00CB56AC"/>
    <w:rsid w:val="00CB5D6A"/>
    <w:rsid w:val="00CC0E9E"/>
    <w:rsid w:val="00CC2607"/>
    <w:rsid w:val="00CC439B"/>
    <w:rsid w:val="00CD0EB6"/>
    <w:rsid w:val="00CD2A09"/>
    <w:rsid w:val="00CD4F2E"/>
    <w:rsid w:val="00CE61F4"/>
    <w:rsid w:val="00CF0992"/>
    <w:rsid w:val="00CF7956"/>
    <w:rsid w:val="00D008F5"/>
    <w:rsid w:val="00D02D94"/>
    <w:rsid w:val="00D06BCB"/>
    <w:rsid w:val="00D164C3"/>
    <w:rsid w:val="00D25A92"/>
    <w:rsid w:val="00D27A0A"/>
    <w:rsid w:val="00D3642C"/>
    <w:rsid w:val="00D41E05"/>
    <w:rsid w:val="00D4529D"/>
    <w:rsid w:val="00D558C5"/>
    <w:rsid w:val="00D6004F"/>
    <w:rsid w:val="00D612AF"/>
    <w:rsid w:val="00D6572A"/>
    <w:rsid w:val="00D670C8"/>
    <w:rsid w:val="00D70DE5"/>
    <w:rsid w:val="00D713C8"/>
    <w:rsid w:val="00D76591"/>
    <w:rsid w:val="00D77311"/>
    <w:rsid w:val="00D87E85"/>
    <w:rsid w:val="00D93A52"/>
    <w:rsid w:val="00DA2697"/>
    <w:rsid w:val="00DA4420"/>
    <w:rsid w:val="00DA57C4"/>
    <w:rsid w:val="00DA6F5F"/>
    <w:rsid w:val="00DA7E40"/>
    <w:rsid w:val="00DA7F60"/>
    <w:rsid w:val="00DB067C"/>
    <w:rsid w:val="00DB4A3F"/>
    <w:rsid w:val="00DB5A68"/>
    <w:rsid w:val="00DB6DA5"/>
    <w:rsid w:val="00DC0709"/>
    <w:rsid w:val="00DC29CA"/>
    <w:rsid w:val="00DC3FD5"/>
    <w:rsid w:val="00DC45B4"/>
    <w:rsid w:val="00DC49E2"/>
    <w:rsid w:val="00DC5EE5"/>
    <w:rsid w:val="00DC61D1"/>
    <w:rsid w:val="00DC6E51"/>
    <w:rsid w:val="00DD6972"/>
    <w:rsid w:val="00DE5E8D"/>
    <w:rsid w:val="00DF1B36"/>
    <w:rsid w:val="00DF2DCC"/>
    <w:rsid w:val="00DF3CA7"/>
    <w:rsid w:val="00DF501B"/>
    <w:rsid w:val="00DF5E0F"/>
    <w:rsid w:val="00E02B61"/>
    <w:rsid w:val="00E03070"/>
    <w:rsid w:val="00E06502"/>
    <w:rsid w:val="00E172CE"/>
    <w:rsid w:val="00E213A8"/>
    <w:rsid w:val="00E2245D"/>
    <w:rsid w:val="00E2381D"/>
    <w:rsid w:val="00E238A7"/>
    <w:rsid w:val="00E24621"/>
    <w:rsid w:val="00E2463A"/>
    <w:rsid w:val="00E24D1A"/>
    <w:rsid w:val="00E32640"/>
    <w:rsid w:val="00E32B71"/>
    <w:rsid w:val="00E3386A"/>
    <w:rsid w:val="00E356D9"/>
    <w:rsid w:val="00E373F7"/>
    <w:rsid w:val="00E42011"/>
    <w:rsid w:val="00E42589"/>
    <w:rsid w:val="00E427F5"/>
    <w:rsid w:val="00E43DCF"/>
    <w:rsid w:val="00E4783C"/>
    <w:rsid w:val="00E47D1B"/>
    <w:rsid w:val="00E54D67"/>
    <w:rsid w:val="00E54E10"/>
    <w:rsid w:val="00E57461"/>
    <w:rsid w:val="00E632DB"/>
    <w:rsid w:val="00E648C4"/>
    <w:rsid w:val="00E67EDE"/>
    <w:rsid w:val="00E70DD2"/>
    <w:rsid w:val="00E773E8"/>
    <w:rsid w:val="00E8061A"/>
    <w:rsid w:val="00E9007C"/>
    <w:rsid w:val="00E94C3C"/>
    <w:rsid w:val="00E95344"/>
    <w:rsid w:val="00E96B4B"/>
    <w:rsid w:val="00EA3346"/>
    <w:rsid w:val="00EA4B53"/>
    <w:rsid w:val="00EA5078"/>
    <w:rsid w:val="00EA6E32"/>
    <w:rsid w:val="00EB1ECC"/>
    <w:rsid w:val="00EB3593"/>
    <w:rsid w:val="00EB45EC"/>
    <w:rsid w:val="00EB4F25"/>
    <w:rsid w:val="00EB7107"/>
    <w:rsid w:val="00EB771E"/>
    <w:rsid w:val="00EB7F5F"/>
    <w:rsid w:val="00EC0083"/>
    <w:rsid w:val="00EC223A"/>
    <w:rsid w:val="00EC385E"/>
    <w:rsid w:val="00EC4E0B"/>
    <w:rsid w:val="00EC51AF"/>
    <w:rsid w:val="00EC73ED"/>
    <w:rsid w:val="00ED217C"/>
    <w:rsid w:val="00ED4712"/>
    <w:rsid w:val="00ED699D"/>
    <w:rsid w:val="00EE23C4"/>
    <w:rsid w:val="00EF40B6"/>
    <w:rsid w:val="00F029FF"/>
    <w:rsid w:val="00F07137"/>
    <w:rsid w:val="00F15A66"/>
    <w:rsid w:val="00F16AAB"/>
    <w:rsid w:val="00F17972"/>
    <w:rsid w:val="00F214A8"/>
    <w:rsid w:val="00F21C16"/>
    <w:rsid w:val="00F332CD"/>
    <w:rsid w:val="00F33DEC"/>
    <w:rsid w:val="00F35642"/>
    <w:rsid w:val="00F361F8"/>
    <w:rsid w:val="00F36A34"/>
    <w:rsid w:val="00F4182E"/>
    <w:rsid w:val="00F44B26"/>
    <w:rsid w:val="00F462EC"/>
    <w:rsid w:val="00F46388"/>
    <w:rsid w:val="00F5014A"/>
    <w:rsid w:val="00F527C1"/>
    <w:rsid w:val="00F54831"/>
    <w:rsid w:val="00F552EA"/>
    <w:rsid w:val="00F601FD"/>
    <w:rsid w:val="00F6057A"/>
    <w:rsid w:val="00F627EB"/>
    <w:rsid w:val="00F6698D"/>
    <w:rsid w:val="00F72F9D"/>
    <w:rsid w:val="00F73418"/>
    <w:rsid w:val="00F7477C"/>
    <w:rsid w:val="00F827FB"/>
    <w:rsid w:val="00F879AC"/>
    <w:rsid w:val="00F92681"/>
    <w:rsid w:val="00F92941"/>
    <w:rsid w:val="00F937DE"/>
    <w:rsid w:val="00F944C4"/>
    <w:rsid w:val="00F94C8A"/>
    <w:rsid w:val="00FA0BD6"/>
    <w:rsid w:val="00FA25B6"/>
    <w:rsid w:val="00FA4EDF"/>
    <w:rsid w:val="00FA5B5C"/>
    <w:rsid w:val="00FA5EDC"/>
    <w:rsid w:val="00FA65AA"/>
    <w:rsid w:val="00FA6FBD"/>
    <w:rsid w:val="00FB0046"/>
    <w:rsid w:val="00FB0765"/>
    <w:rsid w:val="00FB19BB"/>
    <w:rsid w:val="00FB521E"/>
    <w:rsid w:val="00FB6AFD"/>
    <w:rsid w:val="00FB7B81"/>
    <w:rsid w:val="00FC1B54"/>
    <w:rsid w:val="00FD146C"/>
    <w:rsid w:val="00FD5C59"/>
    <w:rsid w:val="00FD5E72"/>
    <w:rsid w:val="00FE0067"/>
    <w:rsid w:val="00FE1601"/>
    <w:rsid w:val="00FE16BF"/>
    <w:rsid w:val="00FE3863"/>
    <w:rsid w:val="00FE5D52"/>
    <w:rsid w:val="00FE5DF3"/>
    <w:rsid w:val="00FE642F"/>
    <w:rsid w:val="00FE6C33"/>
    <w:rsid w:val="00FF0BA4"/>
    <w:rsid w:val="00FF26FB"/>
    <w:rsid w:val="00FF2A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3C762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annotation text" w:uiPriority="99"/>
    <w:lsdException w:name="caption"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A83EB5"/>
    <w:rPr>
      <w:sz w:val="22"/>
      <w:szCs w:val="24"/>
    </w:rPr>
  </w:style>
  <w:style w:type="paragraph" w:styleId="Heading1">
    <w:name w:val="heading 1"/>
    <w:next w:val="BodyText"/>
    <w:qFormat/>
    <w:rsid w:val="00906711"/>
    <w:pPr>
      <w:keepNext/>
      <w:numPr>
        <w:numId w:val="34"/>
      </w:numPr>
      <w:tabs>
        <w:tab w:val="clear" w:pos="360"/>
        <w:tab w:val="num" w:pos="720"/>
      </w:tabs>
      <w:autoSpaceDE w:val="0"/>
      <w:autoSpaceDN w:val="0"/>
      <w:adjustRightInd w:val="0"/>
      <w:spacing w:before="120" w:after="120"/>
      <w:ind w:left="720" w:hanging="720"/>
      <w:outlineLvl w:val="0"/>
    </w:pPr>
    <w:rPr>
      <w:rFonts w:ascii="Arial" w:hAnsi="Arial" w:cs="Arial"/>
      <w:b/>
      <w:bCs/>
      <w:kern w:val="32"/>
      <w:sz w:val="36"/>
      <w:szCs w:val="32"/>
    </w:rPr>
  </w:style>
  <w:style w:type="paragraph" w:styleId="Heading2">
    <w:name w:val="heading 2"/>
    <w:next w:val="BodyText"/>
    <w:qFormat/>
    <w:rsid w:val="00906711"/>
    <w:pPr>
      <w:numPr>
        <w:ilvl w:val="1"/>
        <w:numId w:val="34"/>
      </w:numPr>
      <w:tabs>
        <w:tab w:val="clear" w:pos="792"/>
        <w:tab w:val="left" w:pos="900"/>
      </w:tabs>
      <w:spacing w:before="360" w:after="120"/>
      <w:ind w:left="900" w:hanging="900"/>
      <w:outlineLvl w:val="1"/>
    </w:pPr>
    <w:rPr>
      <w:rFonts w:ascii="Arial" w:hAnsi="Arial" w:cs="Arial"/>
      <w:b/>
      <w:iCs/>
      <w:kern w:val="32"/>
      <w:sz w:val="32"/>
      <w:szCs w:val="28"/>
    </w:rPr>
  </w:style>
  <w:style w:type="paragraph" w:styleId="Heading3">
    <w:name w:val="heading 3"/>
    <w:next w:val="BodyText"/>
    <w:qFormat/>
    <w:rsid w:val="00554B8F"/>
    <w:pPr>
      <w:numPr>
        <w:ilvl w:val="2"/>
        <w:numId w:val="34"/>
      </w:numPr>
      <w:tabs>
        <w:tab w:val="clear" w:pos="1440"/>
        <w:tab w:val="num" w:pos="1080"/>
      </w:tabs>
      <w:ind w:left="1080" w:hanging="1080"/>
      <w:outlineLvl w:val="2"/>
    </w:pPr>
    <w:rPr>
      <w:rFonts w:ascii="Arial" w:hAnsi="Arial" w:cs="Arial"/>
      <w:b/>
      <w:bCs/>
      <w:iCs/>
      <w:kern w:val="32"/>
      <w:sz w:val="28"/>
      <w:szCs w:val="26"/>
    </w:rPr>
  </w:style>
  <w:style w:type="paragraph" w:styleId="Heading4">
    <w:name w:val="heading 4"/>
    <w:next w:val="BodyText"/>
    <w:qFormat/>
    <w:rsid w:val="00D713C8"/>
    <w:pPr>
      <w:spacing w:after="120"/>
      <w:outlineLvl w:val="3"/>
    </w:pPr>
    <w:rPr>
      <w:rFonts w:ascii="Arial" w:hAnsi="Arial" w:cs="Arial"/>
      <w:b/>
      <w:kern w:val="32"/>
      <w:sz w:val="24"/>
      <w:szCs w:val="28"/>
    </w:rPr>
  </w:style>
  <w:style w:type="paragraph" w:styleId="Heading5">
    <w:name w:val="heading 5"/>
    <w:basedOn w:val="Normal"/>
    <w:next w:val="Normal"/>
    <w:qFormat/>
    <w:rsid w:val="00F601FD"/>
    <w:pPr>
      <w:spacing w:before="240" w:after="60"/>
      <w:outlineLvl w:val="4"/>
    </w:pPr>
    <w:rPr>
      <w:b/>
      <w:bCs/>
      <w:i/>
      <w:iCs/>
      <w:sz w:val="26"/>
      <w:szCs w:val="26"/>
    </w:rPr>
  </w:style>
  <w:style w:type="paragraph" w:styleId="Heading6">
    <w:name w:val="heading 6"/>
    <w:basedOn w:val="Normal"/>
    <w:next w:val="Normal"/>
    <w:qFormat/>
    <w:rsid w:val="00F601FD"/>
    <w:pPr>
      <w:spacing w:before="240" w:after="60"/>
      <w:outlineLvl w:val="5"/>
    </w:pPr>
    <w:rPr>
      <w:b/>
      <w:bCs/>
      <w:szCs w:val="22"/>
    </w:rPr>
  </w:style>
  <w:style w:type="paragraph" w:styleId="Heading7">
    <w:name w:val="heading 7"/>
    <w:basedOn w:val="Normal"/>
    <w:next w:val="Normal"/>
    <w:qFormat/>
    <w:rsid w:val="00F601FD"/>
    <w:pPr>
      <w:spacing w:before="240" w:after="60"/>
      <w:outlineLvl w:val="6"/>
    </w:pPr>
    <w:rPr>
      <w:sz w:val="24"/>
    </w:rPr>
  </w:style>
  <w:style w:type="paragraph" w:styleId="Heading8">
    <w:name w:val="heading 8"/>
    <w:basedOn w:val="Normal"/>
    <w:next w:val="Normal"/>
    <w:qFormat/>
    <w:rsid w:val="00F601FD"/>
    <w:pPr>
      <w:spacing w:before="240" w:after="60"/>
      <w:outlineLvl w:val="7"/>
    </w:pPr>
    <w:rPr>
      <w:i/>
      <w:iCs/>
      <w:sz w:val="24"/>
    </w:rPr>
  </w:style>
  <w:style w:type="paragraph" w:styleId="Heading9">
    <w:name w:val="heading 9"/>
    <w:basedOn w:val="Normal"/>
    <w:next w:val="Normal"/>
    <w:qFormat/>
    <w:rsid w:val="00F601FD"/>
    <w:p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rsid w:val="00D713C8"/>
    <w:pPr>
      <w:spacing w:before="120" w:after="120"/>
    </w:pPr>
    <w:rPr>
      <w:sz w:val="22"/>
    </w:rPr>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w:hAnsi="Courier" w:cs="Courier"/>
      <w:color w:val="FFFFFF"/>
      <w:sz w:val="18"/>
      <w:szCs w:val="18"/>
      <w:lang w:eastAsia="ar-SA"/>
    </w:rPr>
  </w:style>
  <w:style w:type="character" w:styleId="FollowedHyperlink">
    <w:name w:val="FollowedHyperlink"/>
    <w:basedOn w:val="DefaultParagraphFont"/>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basedOn w:val="DefaultParagraphFont"/>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styleId="BodyText2">
    <w:name w:val="Body Text 2"/>
    <w:link w:val="BodyText2Char"/>
    <w:rsid w:val="00D713C8"/>
    <w:pPr>
      <w:keepNext/>
      <w:keepLines/>
      <w:spacing w:before="100" w:beforeAutospacing="1" w:after="100" w:afterAutospacing="1"/>
      <w:ind w:left="720"/>
    </w:pPr>
    <w:rPr>
      <w:sz w:val="22"/>
    </w:rPr>
  </w:style>
  <w:style w:type="paragraph" w:customStyle="1" w:styleId="DividerPage">
    <w:name w:val="Divider Page"/>
    <w:next w:val="BodyText"/>
    <w:rsid w:val="00D713C8"/>
    <w:pPr>
      <w:keepNext/>
      <w:keepLines/>
      <w:pageBreakBefore/>
    </w:pPr>
    <w:rPr>
      <w:rFonts w:ascii="Arial" w:hAnsi="Arial"/>
      <w:b/>
      <w:sz w:val="48"/>
    </w:rPr>
  </w:style>
  <w:style w:type="paragraph" w:customStyle="1" w:styleId="BodyTextBullet1">
    <w:name w:val="Body Text Bullet 1"/>
    <w:rsid w:val="00A149C0"/>
    <w:pPr>
      <w:numPr>
        <w:numId w:val="22"/>
      </w:numPr>
      <w:spacing w:before="60" w:after="60"/>
    </w:pPr>
    <w:rPr>
      <w:sz w:val="22"/>
    </w:rPr>
  </w:style>
  <w:style w:type="paragraph" w:styleId="TOC1">
    <w:name w:val="toc 1"/>
    <w:basedOn w:val="BodyText"/>
    <w:next w:val="Normal"/>
    <w:autoRedefine/>
    <w:uiPriority w:val="39"/>
    <w:rsid w:val="0048016C"/>
    <w:pPr>
      <w:tabs>
        <w:tab w:val="left" w:pos="540"/>
        <w:tab w:val="right" w:leader="dot" w:pos="9350"/>
      </w:tabs>
      <w:spacing w:before="60" w:after="0"/>
    </w:pPr>
    <w:rPr>
      <w:rFonts w:ascii="Arial" w:hAnsi="Arial"/>
      <w:b/>
      <w:sz w:val="28"/>
    </w:rPr>
  </w:style>
  <w:style w:type="paragraph" w:styleId="TOC2">
    <w:name w:val="toc 2"/>
    <w:basedOn w:val="BodyText"/>
    <w:next w:val="Normal"/>
    <w:autoRedefine/>
    <w:uiPriority w:val="39"/>
    <w:rsid w:val="0048016C"/>
    <w:pPr>
      <w:tabs>
        <w:tab w:val="left" w:pos="900"/>
        <w:tab w:val="right" w:leader="dot" w:pos="9350"/>
      </w:tabs>
      <w:spacing w:before="60" w:after="0"/>
      <w:ind w:left="360"/>
    </w:pPr>
    <w:rPr>
      <w:rFonts w:ascii="Arial" w:hAnsi="Arial"/>
      <w:b/>
      <w:sz w:val="24"/>
    </w:rPr>
  </w:style>
  <w:style w:type="paragraph" w:styleId="TOC3">
    <w:name w:val="toc 3"/>
    <w:basedOn w:val="BodyText"/>
    <w:next w:val="Normal"/>
    <w:autoRedefine/>
    <w:uiPriority w:val="39"/>
    <w:rsid w:val="0048016C"/>
    <w:pPr>
      <w:tabs>
        <w:tab w:val="left" w:pos="1440"/>
        <w:tab w:val="right" w:leader="dot" w:pos="9350"/>
      </w:tabs>
      <w:spacing w:before="60" w:after="0"/>
      <w:ind w:left="540"/>
    </w:pPr>
    <w:rPr>
      <w:rFonts w:ascii="Arial" w:hAnsi="Arial"/>
      <w:b/>
      <w:sz w:val="24"/>
    </w:rPr>
  </w:style>
  <w:style w:type="paragraph" w:customStyle="1" w:styleId="BodyTextBullet2">
    <w:name w:val="Body Text Bullet 2"/>
    <w:rsid w:val="00A149C0"/>
    <w:pPr>
      <w:numPr>
        <w:numId w:val="23"/>
      </w:numPr>
      <w:spacing w:before="60" w:after="60"/>
    </w:pPr>
    <w:rPr>
      <w:sz w:val="22"/>
    </w:rPr>
  </w:style>
  <w:style w:type="paragraph" w:customStyle="1" w:styleId="BodyTextNumbered1">
    <w:name w:val="Body Text Numbered 1"/>
    <w:rsid w:val="00D713C8"/>
    <w:pPr>
      <w:numPr>
        <w:numId w:val="16"/>
      </w:numPr>
    </w:pPr>
    <w:rPr>
      <w:sz w:val="22"/>
    </w:rPr>
  </w:style>
  <w:style w:type="paragraph" w:customStyle="1" w:styleId="BodyTextNumbered2">
    <w:name w:val="Body Text Numbered 2"/>
    <w:rsid w:val="00D713C8"/>
    <w:pPr>
      <w:numPr>
        <w:numId w:val="17"/>
      </w:numPr>
      <w:tabs>
        <w:tab w:val="clear" w:pos="1440"/>
        <w:tab w:val="num" w:pos="1080"/>
      </w:tabs>
      <w:spacing w:before="120" w:after="120"/>
      <w:ind w:left="1080"/>
    </w:pPr>
    <w:rPr>
      <w:sz w:val="22"/>
    </w:rPr>
  </w:style>
  <w:style w:type="paragraph" w:customStyle="1" w:styleId="BodyTextLettered1">
    <w:name w:val="Body Text Lettered 1"/>
    <w:rsid w:val="00D713C8"/>
    <w:pPr>
      <w:numPr>
        <w:numId w:val="18"/>
      </w:numPr>
      <w:tabs>
        <w:tab w:val="clear" w:pos="1080"/>
        <w:tab w:val="num" w:pos="720"/>
      </w:tabs>
      <w:ind w:left="720"/>
    </w:pPr>
    <w:rPr>
      <w:sz w:val="22"/>
    </w:rPr>
  </w:style>
  <w:style w:type="paragraph" w:customStyle="1" w:styleId="BodyTextLettered2">
    <w:name w:val="Body Text Lettered 2"/>
    <w:rsid w:val="00D713C8"/>
    <w:pPr>
      <w:numPr>
        <w:numId w:val="19"/>
      </w:numPr>
      <w:tabs>
        <w:tab w:val="clear" w:pos="1440"/>
        <w:tab w:val="num" w:pos="1080"/>
      </w:tabs>
      <w:spacing w:before="120" w:after="120"/>
      <w:ind w:left="1080"/>
    </w:pPr>
    <w:rPr>
      <w:sz w:val="22"/>
    </w:rPr>
  </w:style>
  <w:style w:type="paragraph" w:styleId="Footer">
    <w:name w:val="foote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basedOn w:val="DefaultParagraphFont"/>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basedOn w:val="DefaultParagraphFont"/>
    <w:rsid w:val="00DB4A3F"/>
    <w:rPr>
      <w:b/>
    </w:rPr>
  </w:style>
  <w:style w:type="character" w:customStyle="1" w:styleId="TextBoldItalics">
    <w:name w:val="Text Bold Italics"/>
    <w:basedOn w:val="DefaultParagraphFont"/>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Note">
    <w:name w:val="Instructional Note"/>
    <w:basedOn w:val="Normal"/>
    <w:rsid w:val="000F3438"/>
    <w:pPr>
      <w:numPr>
        <w:numId w:val="24"/>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basedOn w:val="Normal"/>
    <w:rsid w:val="000F3438"/>
    <w:pPr>
      <w:numPr>
        <w:numId w:val="25"/>
      </w:numPr>
      <w:tabs>
        <w:tab w:val="clear" w:pos="720"/>
        <w:tab w:val="num" w:pos="900"/>
      </w:tabs>
      <w:ind w:left="900"/>
    </w:pPr>
    <w:rPr>
      <w:i/>
      <w:color w:val="0000FF"/>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BodyText"/>
    <w:link w:val="BodyBullet2Char"/>
    <w:rsid w:val="000F3438"/>
    <w:pPr>
      <w:numPr>
        <w:numId w:val="26"/>
      </w:numPr>
      <w:tabs>
        <w:tab w:val="clear" w:pos="1800"/>
        <w:tab w:val="num" w:pos="1260"/>
      </w:tabs>
      <w:autoSpaceDE w:val="0"/>
      <w:autoSpaceDN w:val="0"/>
      <w:adjustRightInd w:val="0"/>
      <w:spacing w:before="60" w:after="60"/>
      <w:ind w:left="1260"/>
    </w:pPr>
    <w:rPr>
      <w:iCs/>
      <w:szCs w:val="22"/>
    </w:rPr>
  </w:style>
  <w:style w:type="paragraph" w:customStyle="1" w:styleId="InstructionalText1">
    <w:name w:val="Instructional Text 1"/>
    <w:basedOn w:val="BodyText"/>
    <w:next w:val="BodyText"/>
    <w:link w:val="InstructionalText1Char"/>
    <w:rsid w:val="00906711"/>
    <w:pPr>
      <w:keepLines/>
      <w:autoSpaceDE w:val="0"/>
      <w:autoSpaceDN w:val="0"/>
      <w:adjustRightInd w:val="0"/>
      <w:spacing w:before="60" w:line="240" w:lineRule="atLeast"/>
    </w:pPr>
    <w:rPr>
      <w:i/>
      <w:iCs/>
      <w:color w:val="0000FF"/>
    </w:rPr>
  </w:style>
  <w:style w:type="character" w:customStyle="1" w:styleId="InstructionalTextBold">
    <w:name w:val="Instructional Text Bold"/>
    <w:basedOn w:val="DefaultParagraphFont"/>
    <w:rsid w:val="000F3438"/>
    <w:rPr>
      <w:b/>
      <w:bCs/>
      <w:color w:val="0000FF"/>
    </w:rPr>
  </w:style>
  <w:style w:type="paragraph" w:customStyle="1" w:styleId="InstructionalText2">
    <w:name w:val="Instructional Text 2"/>
    <w:basedOn w:val="InstructionalText1"/>
    <w:next w:val="BodyText2"/>
    <w:link w:val="InstructionalText2Char"/>
    <w:rsid w:val="000F3438"/>
    <w:pPr>
      <w:ind w:left="720"/>
    </w:pPr>
  </w:style>
  <w:style w:type="character" w:customStyle="1" w:styleId="InstructionalText1Char">
    <w:name w:val="Instructional Text 1 Char"/>
    <w:basedOn w:val="DefaultParagraphFont"/>
    <w:link w:val="InstructionalText1"/>
    <w:rsid w:val="00906711"/>
    <w:rPr>
      <w:i/>
      <w:iCs/>
      <w:color w:val="0000FF"/>
      <w:sz w:val="22"/>
      <w:lang w:val="en-US" w:eastAsia="en-US" w:bidi="ar-SA"/>
    </w:rPr>
  </w:style>
  <w:style w:type="character" w:customStyle="1" w:styleId="InstructionalText2Char">
    <w:name w:val="Instructional Text 2 Char"/>
    <w:basedOn w:val="InstructionalText1Char"/>
    <w:link w:val="InstructionalText2"/>
    <w:rsid w:val="000F3438"/>
    <w:rPr>
      <w:i/>
      <w:iCs/>
      <w:color w:val="0000FF"/>
      <w:sz w:val="22"/>
      <w:lang w:val="en-US" w:eastAsia="en-US" w:bidi="ar-SA"/>
    </w:rPr>
  </w:style>
  <w:style w:type="paragraph" w:customStyle="1" w:styleId="TableSpacer">
    <w:name w:val="Table Spacer"/>
    <w:basedOn w:val="BodyText"/>
    <w:link w:val="TableSpacerChar"/>
    <w:rsid w:val="000F3438"/>
    <w:pPr>
      <w:autoSpaceDE w:val="0"/>
      <w:autoSpaceDN w:val="0"/>
      <w:adjustRightInd w:val="0"/>
      <w:spacing w:before="60" w:after="60"/>
      <w:ind w:left="360"/>
    </w:pPr>
    <w:rPr>
      <w:iCs/>
      <w:sz w:val="16"/>
      <w:szCs w:val="22"/>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character" w:customStyle="1" w:styleId="TableSpacerChar">
    <w:name w:val="Table Spacer Char"/>
    <w:basedOn w:val="DefaultParagraphFont"/>
    <w:link w:val="TableSpacer"/>
    <w:rsid w:val="000F3438"/>
    <w:rPr>
      <w:iCs/>
      <w:sz w:val="16"/>
      <w:szCs w:val="22"/>
      <w:lang w:val="en-US" w:eastAsia="en-US" w:bidi="ar-SA"/>
    </w:rPr>
  </w:style>
  <w:style w:type="character" w:customStyle="1" w:styleId="BodyText2Char">
    <w:name w:val="Body Text 2 Char"/>
    <w:basedOn w:val="DefaultParagraphFont"/>
    <w:link w:val="BodyText2"/>
    <w:rsid w:val="000F3438"/>
    <w:rPr>
      <w:sz w:val="22"/>
      <w:lang w:val="en-US" w:eastAsia="en-US" w:bidi="ar-SA"/>
    </w:rPr>
  </w:style>
  <w:style w:type="paragraph" w:customStyle="1" w:styleId="Appendix1">
    <w:name w:val="Appendix 1"/>
    <w:basedOn w:val="Normal"/>
    <w:rsid w:val="00C946FE"/>
    <w:pPr>
      <w:numPr>
        <w:numId w:val="27"/>
      </w:numPr>
      <w:ind w:hanging="720"/>
    </w:pPr>
    <w:rPr>
      <w:rFonts w:ascii="Arial" w:hAnsi="Arial"/>
      <w:b/>
      <w:sz w:val="32"/>
    </w:rPr>
  </w:style>
  <w:style w:type="character" w:customStyle="1" w:styleId="BodyTextChar">
    <w:name w:val="Body Text Char"/>
    <w:basedOn w:val="DefaultParagraphFont"/>
    <w:link w:val="BodyText"/>
    <w:rsid w:val="00423A58"/>
    <w:rPr>
      <w:sz w:val="22"/>
      <w:lang w:val="en-US" w:eastAsia="en-US" w:bidi="ar-SA"/>
    </w:rPr>
  </w:style>
  <w:style w:type="character" w:customStyle="1" w:styleId="BodyBullet2Char">
    <w:name w:val="Body Bullet 2 Char"/>
    <w:basedOn w:val="BodyTextChar"/>
    <w:link w:val="BodyBullet2"/>
    <w:rsid w:val="00C54796"/>
    <w:rPr>
      <w:iCs/>
      <w:sz w:val="22"/>
      <w:szCs w:val="22"/>
      <w:lang w:val="en-US" w:eastAsia="en-US" w:bidi="ar-SA"/>
    </w:rPr>
  </w:style>
  <w:style w:type="paragraph" w:customStyle="1" w:styleId="Appendix2">
    <w:name w:val="Appendix 2"/>
    <w:basedOn w:val="Appendix1"/>
    <w:rsid w:val="00A04018"/>
    <w:pPr>
      <w:numPr>
        <w:ilvl w:val="1"/>
      </w:numPr>
      <w:tabs>
        <w:tab w:val="clear" w:pos="1152"/>
        <w:tab w:val="num" w:pos="900"/>
      </w:tabs>
      <w:ind w:left="900" w:hanging="900"/>
    </w:pPr>
  </w:style>
  <w:style w:type="character" w:customStyle="1" w:styleId="BodyTextCharChar">
    <w:name w:val="Body Text Char Char"/>
    <w:basedOn w:val="DefaultParagraphFont"/>
    <w:rsid w:val="00A83EB5"/>
    <w:rPr>
      <w:sz w:val="22"/>
      <w:lang w:val="en-US" w:eastAsia="en-US" w:bidi="ar-SA"/>
    </w:rPr>
  </w:style>
  <w:style w:type="paragraph" w:customStyle="1" w:styleId="In-lineInstruction">
    <w:name w:val="In-line Instruction"/>
    <w:basedOn w:val="BodyText"/>
    <w:link w:val="In-lineInstructionChar"/>
    <w:rsid w:val="00A83EB5"/>
    <w:rPr>
      <w:i/>
      <w:color w:val="0000FF"/>
    </w:rPr>
  </w:style>
  <w:style w:type="character" w:customStyle="1" w:styleId="In-lineInstructionChar">
    <w:name w:val="In-line Instruction Char"/>
    <w:basedOn w:val="BodyTextCharChar"/>
    <w:link w:val="In-lineInstruction"/>
    <w:rsid w:val="00A83EB5"/>
    <w:rPr>
      <w:i/>
      <w:color w:val="0000FF"/>
      <w:sz w:val="22"/>
      <w:lang w:val="en-US" w:eastAsia="en-US" w:bidi="ar-SA"/>
    </w:rPr>
  </w:style>
  <w:style w:type="paragraph" w:customStyle="1" w:styleId="TemplateInstructions">
    <w:name w:val="Template Instructions"/>
    <w:basedOn w:val="Normal"/>
    <w:next w:val="BodyText"/>
    <w:link w:val="TemplateInstructionsChar"/>
    <w:rsid w:val="00A83EB5"/>
    <w:pPr>
      <w:keepNext/>
      <w:keepLines/>
      <w:spacing w:before="40"/>
    </w:pPr>
    <w:rPr>
      <w:i/>
      <w:iCs/>
      <w:color w:val="0000FF"/>
      <w:szCs w:val="22"/>
    </w:rPr>
  </w:style>
  <w:style w:type="paragraph" w:customStyle="1" w:styleId="BulletInstructions">
    <w:name w:val="Bullet Instructions"/>
    <w:basedOn w:val="Normal"/>
    <w:rsid w:val="00A83EB5"/>
    <w:pPr>
      <w:numPr>
        <w:numId w:val="36"/>
      </w:numPr>
      <w:tabs>
        <w:tab w:val="num" w:pos="720"/>
      </w:tabs>
      <w:ind w:left="720"/>
    </w:pPr>
    <w:rPr>
      <w:i/>
      <w:color w:val="0000FF"/>
    </w:rPr>
  </w:style>
  <w:style w:type="character" w:customStyle="1" w:styleId="TemplateInstructionsChar">
    <w:name w:val="Template Instructions Char"/>
    <w:basedOn w:val="DefaultParagraphFont"/>
    <w:link w:val="TemplateInstructions"/>
    <w:rsid w:val="00A83EB5"/>
    <w:rPr>
      <w:i/>
      <w:iCs/>
      <w:color w:val="0000FF"/>
      <w:sz w:val="22"/>
      <w:szCs w:val="22"/>
      <w:lang w:val="en-US" w:eastAsia="en-US" w:bidi="ar-SA"/>
    </w:rPr>
  </w:style>
  <w:style w:type="paragraph" w:styleId="Caption">
    <w:name w:val="caption"/>
    <w:basedOn w:val="Normal"/>
    <w:next w:val="Normal"/>
    <w:qFormat/>
    <w:rsid w:val="00160824"/>
    <w:pPr>
      <w:keepNext/>
      <w:keepLines/>
      <w:spacing w:before="240"/>
    </w:pPr>
    <w:rPr>
      <w:rFonts w:ascii="Arial" w:hAnsi="Arial" w:cs="Arial"/>
      <w:b/>
      <w:bCs/>
      <w:sz w:val="20"/>
      <w:szCs w:val="20"/>
    </w:rPr>
  </w:style>
  <w:style w:type="paragraph" w:customStyle="1" w:styleId="templateinstructions0">
    <w:name w:val="templateinstructions"/>
    <w:basedOn w:val="Normal"/>
    <w:rsid w:val="00C96FD1"/>
    <w:pPr>
      <w:spacing w:before="100" w:beforeAutospacing="1" w:after="100" w:afterAutospacing="1"/>
    </w:pPr>
    <w:rPr>
      <w:sz w:val="24"/>
    </w:rPr>
  </w:style>
  <w:style w:type="character" w:styleId="Emphasis">
    <w:name w:val="Emphasis"/>
    <w:basedOn w:val="DefaultParagraphFont"/>
    <w:qFormat/>
    <w:rsid w:val="00C96FD1"/>
    <w:rPr>
      <w:i/>
      <w:iCs/>
    </w:rPr>
  </w:style>
  <w:style w:type="paragraph" w:styleId="TOCHeading">
    <w:name w:val="TOC Heading"/>
    <w:basedOn w:val="Heading1"/>
    <w:next w:val="Normal"/>
    <w:uiPriority w:val="39"/>
    <w:qFormat/>
    <w:rsid w:val="00C37E32"/>
    <w:pPr>
      <w:keepLines/>
      <w:numPr>
        <w:numId w:val="0"/>
      </w:numPr>
      <w:autoSpaceDE/>
      <w:autoSpaceDN/>
      <w:adjustRightInd/>
      <w:spacing w:before="480" w:after="0" w:line="276" w:lineRule="auto"/>
      <w:outlineLvl w:val="9"/>
    </w:pPr>
    <w:rPr>
      <w:rFonts w:ascii="Cambria" w:hAnsi="Cambria" w:cs="Times New Roman"/>
      <w:color w:val="365F91"/>
      <w:kern w:val="0"/>
      <w:sz w:val="28"/>
      <w:szCs w:val="28"/>
    </w:rPr>
  </w:style>
  <w:style w:type="character" w:customStyle="1" w:styleId="CharChar">
    <w:name w:val="Char Char"/>
    <w:basedOn w:val="DefaultParagraphFont"/>
    <w:locked/>
    <w:rsid w:val="00422F54"/>
    <w:rPr>
      <w:sz w:val="22"/>
      <w:lang w:val="en-US" w:eastAsia="en-US" w:bidi="ar-SA"/>
    </w:rPr>
  </w:style>
  <w:style w:type="paragraph" w:styleId="BalloonText">
    <w:name w:val="Balloon Text"/>
    <w:basedOn w:val="Normal"/>
    <w:link w:val="BalloonTextChar"/>
    <w:rsid w:val="003147EC"/>
    <w:rPr>
      <w:rFonts w:ascii="Tahoma" w:hAnsi="Tahoma" w:cs="Tahoma"/>
      <w:sz w:val="16"/>
      <w:szCs w:val="16"/>
    </w:rPr>
  </w:style>
  <w:style w:type="character" w:customStyle="1" w:styleId="BalloonTextChar">
    <w:name w:val="Balloon Text Char"/>
    <w:basedOn w:val="DefaultParagraphFont"/>
    <w:link w:val="BalloonText"/>
    <w:rsid w:val="003147EC"/>
    <w:rPr>
      <w:rFonts w:ascii="Tahoma" w:hAnsi="Tahoma" w:cs="Tahoma"/>
      <w:sz w:val="16"/>
      <w:szCs w:val="16"/>
      <w:lang w:eastAsia="en-US"/>
    </w:rPr>
  </w:style>
  <w:style w:type="paragraph" w:styleId="NormalIndent">
    <w:name w:val="Normal Indent"/>
    <w:basedOn w:val="Normal"/>
    <w:rsid w:val="00FB521E"/>
    <w:pPr>
      <w:ind w:left="720"/>
    </w:pPr>
  </w:style>
  <w:style w:type="character" w:customStyle="1" w:styleId="TitleChar">
    <w:name w:val="Title Char"/>
    <w:link w:val="Title"/>
    <w:locked/>
    <w:rsid w:val="00FB521E"/>
    <w:rPr>
      <w:rFonts w:ascii="Arial" w:hAnsi="Arial" w:cs="Arial"/>
      <w:b/>
      <w:bCs/>
      <w:sz w:val="36"/>
      <w:szCs w:val="32"/>
    </w:rPr>
  </w:style>
  <w:style w:type="paragraph" w:styleId="BodyText3">
    <w:name w:val="Body Text 3"/>
    <w:basedOn w:val="Normal"/>
    <w:link w:val="BodyText3Char"/>
    <w:rsid w:val="00523449"/>
    <w:pPr>
      <w:spacing w:after="120"/>
    </w:pPr>
    <w:rPr>
      <w:sz w:val="16"/>
      <w:szCs w:val="16"/>
    </w:rPr>
  </w:style>
  <w:style w:type="character" w:customStyle="1" w:styleId="BodyText3Char">
    <w:name w:val="Body Text 3 Char"/>
    <w:basedOn w:val="DefaultParagraphFont"/>
    <w:link w:val="BodyText3"/>
    <w:rsid w:val="00523449"/>
    <w:rPr>
      <w:sz w:val="16"/>
      <w:szCs w:val="16"/>
    </w:rPr>
  </w:style>
  <w:style w:type="character" w:customStyle="1" w:styleId="TableTextChar">
    <w:name w:val="Table Text Char"/>
    <w:basedOn w:val="BodyTextChar"/>
    <w:link w:val="TableText"/>
    <w:rsid w:val="003E28FF"/>
    <w:rPr>
      <w:rFonts w:ascii="Arial" w:hAnsi="Arial" w:cs="Arial"/>
      <w:sz w:val="22"/>
      <w:lang w:val="en-US" w:eastAsia="en-US" w:bidi="ar-SA"/>
    </w:rPr>
  </w:style>
  <w:style w:type="paragraph" w:styleId="ListParagraph">
    <w:name w:val="List Paragraph"/>
    <w:basedOn w:val="Normal"/>
    <w:uiPriority w:val="34"/>
    <w:qFormat/>
    <w:rsid w:val="009653E1"/>
    <w:pPr>
      <w:spacing w:after="200" w:line="276" w:lineRule="auto"/>
      <w:ind w:left="720"/>
      <w:contextualSpacing/>
    </w:pPr>
    <w:rPr>
      <w:rFonts w:ascii="Calibri" w:hAnsi="Calibri"/>
      <w:szCs w:val="22"/>
      <w:lang w:bidi="en-US"/>
    </w:rPr>
  </w:style>
  <w:style w:type="paragraph" w:styleId="NormalWeb">
    <w:name w:val="Normal (Web)"/>
    <w:basedOn w:val="Normal"/>
    <w:uiPriority w:val="99"/>
    <w:unhideWhenUsed/>
    <w:rsid w:val="00E8061A"/>
    <w:pPr>
      <w:spacing w:before="100" w:beforeAutospacing="1" w:after="100" w:afterAutospacing="1"/>
    </w:pPr>
    <w:rPr>
      <w:rFonts w:eastAsia="Calibri"/>
      <w:sz w:val="24"/>
    </w:rPr>
  </w:style>
  <w:style w:type="paragraph" w:styleId="CommentText">
    <w:name w:val="annotation text"/>
    <w:basedOn w:val="Normal"/>
    <w:link w:val="CommentTextChar"/>
    <w:uiPriority w:val="99"/>
    <w:rsid w:val="00104333"/>
    <w:rPr>
      <w:sz w:val="20"/>
      <w:szCs w:val="20"/>
    </w:rPr>
  </w:style>
  <w:style w:type="character" w:customStyle="1" w:styleId="CommentTextChar">
    <w:name w:val="Comment Text Char"/>
    <w:basedOn w:val="DefaultParagraphFont"/>
    <w:link w:val="CommentText"/>
    <w:uiPriority w:val="99"/>
    <w:rsid w:val="00104333"/>
  </w:style>
  <w:style w:type="paragraph" w:customStyle="1" w:styleId="TableText11pt">
    <w:name w:val="Table Text + 11 pt"/>
    <w:basedOn w:val="TableText"/>
    <w:rsid w:val="00796B0B"/>
    <w:pPr>
      <w:spacing w:before="40" w:after="40"/>
    </w:pPr>
    <w:rPr>
      <w:rFonts w:ascii="Times New Roman" w:hAnsi="Times New Roman" w:cs="Times New Roman"/>
      <w:szCs w:val="22"/>
    </w:rPr>
  </w:style>
  <w:style w:type="character" w:styleId="CommentReference">
    <w:name w:val="annotation reference"/>
    <w:basedOn w:val="DefaultParagraphFont"/>
    <w:uiPriority w:val="99"/>
    <w:rsid w:val="006E3BB8"/>
    <w:rPr>
      <w:sz w:val="16"/>
      <w:szCs w:val="16"/>
    </w:rPr>
  </w:style>
  <w:style w:type="paragraph" w:styleId="CommentSubject">
    <w:name w:val="annotation subject"/>
    <w:basedOn w:val="CommentText"/>
    <w:next w:val="CommentText"/>
    <w:link w:val="CommentSubjectChar"/>
    <w:rsid w:val="006E3BB8"/>
    <w:rPr>
      <w:b/>
      <w:bCs/>
    </w:rPr>
  </w:style>
  <w:style w:type="character" w:customStyle="1" w:styleId="CommentSubjectChar">
    <w:name w:val="Comment Subject Char"/>
    <w:basedOn w:val="CommentTextChar"/>
    <w:link w:val="CommentSubject"/>
    <w:rsid w:val="006E3BB8"/>
    <w:rPr>
      <w:b/>
      <w:bCs/>
    </w:rPr>
  </w:style>
  <w:style w:type="paragraph" w:styleId="Revision">
    <w:name w:val="Revision"/>
    <w:hidden/>
    <w:uiPriority w:val="99"/>
    <w:semiHidden/>
    <w:rsid w:val="007A19D7"/>
    <w:rPr>
      <w:sz w:val="22"/>
      <w:szCs w:val="24"/>
    </w:rPr>
  </w:style>
  <w:style w:type="paragraph" w:styleId="NoSpacing">
    <w:name w:val="No Spacing"/>
    <w:basedOn w:val="Normal"/>
    <w:uiPriority w:val="1"/>
    <w:qFormat/>
    <w:rsid w:val="005C4131"/>
    <w:rPr>
      <w:rFonts w:ascii="Calibri" w:eastAsiaTheme="minorHAnsi" w:hAnsi="Calibri"/>
      <w:szCs w:val="22"/>
    </w:rPr>
  </w:style>
  <w:style w:type="character" w:customStyle="1" w:styleId="SMSParaTxChar">
    <w:name w:val="SMS ParaTx Char"/>
    <w:link w:val="SMSParaTx"/>
    <w:locked/>
    <w:rsid w:val="00A178CF"/>
    <w:rPr>
      <w:sz w:val="24"/>
    </w:rPr>
  </w:style>
  <w:style w:type="paragraph" w:customStyle="1" w:styleId="SMSParaTx">
    <w:name w:val="SMS ParaTx"/>
    <w:link w:val="SMSParaTxChar"/>
    <w:qFormat/>
    <w:rsid w:val="00A178CF"/>
    <w:pPr>
      <w:spacing w:after="120"/>
      <w:jc w:val="both"/>
    </w:pPr>
    <w:rPr>
      <w:sz w:val="24"/>
    </w:rPr>
  </w:style>
  <w:style w:type="character" w:customStyle="1" w:styleId="BodyItalic">
    <w:name w:val="Body Italic"/>
    <w:basedOn w:val="DefaultParagraphFont"/>
    <w:rsid w:val="00CC2607"/>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annotation text" w:uiPriority="99"/>
    <w:lsdException w:name="caption"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A83EB5"/>
    <w:rPr>
      <w:sz w:val="22"/>
      <w:szCs w:val="24"/>
    </w:rPr>
  </w:style>
  <w:style w:type="paragraph" w:styleId="Heading1">
    <w:name w:val="heading 1"/>
    <w:next w:val="BodyText"/>
    <w:qFormat/>
    <w:rsid w:val="00906711"/>
    <w:pPr>
      <w:keepNext/>
      <w:numPr>
        <w:numId w:val="34"/>
      </w:numPr>
      <w:tabs>
        <w:tab w:val="clear" w:pos="360"/>
        <w:tab w:val="num" w:pos="720"/>
      </w:tabs>
      <w:autoSpaceDE w:val="0"/>
      <w:autoSpaceDN w:val="0"/>
      <w:adjustRightInd w:val="0"/>
      <w:spacing w:before="120" w:after="120"/>
      <w:ind w:left="720" w:hanging="720"/>
      <w:outlineLvl w:val="0"/>
    </w:pPr>
    <w:rPr>
      <w:rFonts w:ascii="Arial" w:hAnsi="Arial" w:cs="Arial"/>
      <w:b/>
      <w:bCs/>
      <w:kern w:val="32"/>
      <w:sz w:val="36"/>
      <w:szCs w:val="32"/>
    </w:rPr>
  </w:style>
  <w:style w:type="paragraph" w:styleId="Heading2">
    <w:name w:val="heading 2"/>
    <w:next w:val="BodyText"/>
    <w:qFormat/>
    <w:rsid w:val="00906711"/>
    <w:pPr>
      <w:numPr>
        <w:ilvl w:val="1"/>
        <w:numId w:val="34"/>
      </w:numPr>
      <w:tabs>
        <w:tab w:val="clear" w:pos="792"/>
        <w:tab w:val="left" w:pos="900"/>
      </w:tabs>
      <w:spacing w:before="360" w:after="120"/>
      <w:ind w:left="900" w:hanging="900"/>
      <w:outlineLvl w:val="1"/>
    </w:pPr>
    <w:rPr>
      <w:rFonts w:ascii="Arial" w:hAnsi="Arial" w:cs="Arial"/>
      <w:b/>
      <w:iCs/>
      <w:kern w:val="32"/>
      <w:sz w:val="32"/>
      <w:szCs w:val="28"/>
    </w:rPr>
  </w:style>
  <w:style w:type="paragraph" w:styleId="Heading3">
    <w:name w:val="heading 3"/>
    <w:next w:val="BodyText"/>
    <w:qFormat/>
    <w:rsid w:val="00554B8F"/>
    <w:pPr>
      <w:numPr>
        <w:ilvl w:val="2"/>
        <w:numId w:val="34"/>
      </w:numPr>
      <w:tabs>
        <w:tab w:val="clear" w:pos="1440"/>
        <w:tab w:val="num" w:pos="1080"/>
      </w:tabs>
      <w:ind w:left="1080" w:hanging="1080"/>
      <w:outlineLvl w:val="2"/>
    </w:pPr>
    <w:rPr>
      <w:rFonts w:ascii="Arial" w:hAnsi="Arial" w:cs="Arial"/>
      <w:b/>
      <w:bCs/>
      <w:iCs/>
      <w:kern w:val="32"/>
      <w:sz w:val="28"/>
      <w:szCs w:val="26"/>
    </w:rPr>
  </w:style>
  <w:style w:type="paragraph" w:styleId="Heading4">
    <w:name w:val="heading 4"/>
    <w:next w:val="BodyText"/>
    <w:qFormat/>
    <w:rsid w:val="00D713C8"/>
    <w:pPr>
      <w:spacing w:after="120"/>
      <w:outlineLvl w:val="3"/>
    </w:pPr>
    <w:rPr>
      <w:rFonts w:ascii="Arial" w:hAnsi="Arial" w:cs="Arial"/>
      <w:b/>
      <w:kern w:val="32"/>
      <w:sz w:val="24"/>
      <w:szCs w:val="28"/>
    </w:rPr>
  </w:style>
  <w:style w:type="paragraph" w:styleId="Heading5">
    <w:name w:val="heading 5"/>
    <w:basedOn w:val="Normal"/>
    <w:next w:val="Normal"/>
    <w:qFormat/>
    <w:rsid w:val="00F601FD"/>
    <w:pPr>
      <w:spacing w:before="240" w:after="60"/>
      <w:outlineLvl w:val="4"/>
    </w:pPr>
    <w:rPr>
      <w:b/>
      <w:bCs/>
      <w:i/>
      <w:iCs/>
      <w:sz w:val="26"/>
      <w:szCs w:val="26"/>
    </w:rPr>
  </w:style>
  <w:style w:type="paragraph" w:styleId="Heading6">
    <w:name w:val="heading 6"/>
    <w:basedOn w:val="Normal"/>
    <w:next w:val="Normal"/>
    <w:qFormat/>
    <w:rsid w:val="00F601FD"/>
    <w:pPr>
      <w:spacing w:before="240" w:after="60"/>
      <w:outlineLvl w:val="5"/>
    </w:pPr>
    <w:rPr>
      <w:b/>
      <w:bCs/>
      <w:szCs w:val="22"/>
    </w:rPr>
  </w:style>
  <w:style w:type="paragraph" w:styleId="Heading7">
    <w:name w:val="heading 7"/>
    <w:basedOn w:val="Normal"/>
    <w:next w:val="Normal"/>
    <w:qFormat/>
    <w:rsid w:val="00F601FD"/>
    <w:pPr>
      <w:spacing w:before="240" w:after="60"/>
      <w:outlineLvl w:val="6"/>
    </w:pPr>
    <w:rPr>
      <w:sz w:val="24"/>
    </w:rPr>
  </w:style>
  <w:style w:type="paragraph" w:styleId="Heading8">
    <w:name w:val="heading 8"/>
    <w:basedOn w:val="Normal"/>
    <w:next w:val="Normal"/>
    <w:qFormat/>
    <w:rsid w:val="00F601FD"/>
    <w:pPr>
      <w:spacing w:before="240" w:after="60"/>
      <w:outlineLvl w:val="7"/>
    </w:pPr>
    <w:rPr>
      <w:i/>
      <w:iCs/>
      <w:sz w:val="24"/>
    </w:rPr>
  </w:style>
  <w:style w:type="paragraph" w:styleId="Heading9">
    <w:name w:val="heading 9"/>
    <w:basedOn w:val="Normal"/>
    <w:next w:val="Normal"/>
    <w:qFormat/>
    <w:rsid w:val="00F601FD"/>
    <w:pPr>
      <w:spacing w:before="240" w:after="6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rsid w:val="00D713C8"/>
    <w:pPr>
      <w:spacing w:before="120" w:after="120"/>
    </w:pPr>
    <w:rPr>
      <w:sz w:val="22"/>
    </w:rPr>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w:hAnsi="Courier" w:cs="Courier"/>
      <w:color w:val="FFFFFF"/>
      <w:sz w:val="18"/>
      <w:szCs w:val="18"/>
      <w:lang w:eastAsia="ar-SA"/>
    </w:rPr>
  </w:style>
  <w:style w:type="character" w:styleId="FollowedHyperlink">
    <w:name w:val="FollowedHyperlink"/>
    <w:basedOn w:val="DefaultParagraphFont"/>
    <w:semiHidden/>
    <w:rsid w:val="00F601FD"/>
    <w:rPr>
      <w:color w:val="606420"/>
      <w:u w:val="single"/>
    </w:rPr>
  </w:style>
  <w:style w:type="paragraph" w:styleId="Header">
    <w:name w:val="header"/>
    <w:rsid w:val="00D713C8"/>
    <w:pPr>
      <w:tabs>
        <w:tab w:val="center" w:pos="4680"/>
        <w:tab w:val="right" w:pos="9360"/>
      </w:tabs>
    </w:pPr>
  </w:style>
  <w:style w:type="character" w:styleId="Hyperlink">
    <w:name w:val="Hyperlink"/>
    <w:basedOn w:val="DefaultParagraphFont"/>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qFormat/>
    <w:rsid w:val="00F601FD"/>
    <w:pPr>
      <w:spacing w:after="60"/>
      <w:jc w:val="center"/>
      <w:outlineLvl w:val="1"/>
    </w:pPr>
    <w:rPr>
      <w:rFonts w:ascii="Arial" w:hAnsi="Arial" w:cs="Arial"/>
      <w:sz w:val="24"/>
    </w:rPr>
  </w:style>
  <w:style w:type="paragraph" w:styleId="Title">
    <w:name w:val="Title"/>
    <w:link w:val="TitleChar"/>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styleId="BodyText2">
    <w:name w:val="Body Text 2"/>
    <w:link w:val="BodyText2Char"/>
    <w:rsid w:val="00D713C8"/>
    <w:pPr>
      <w:keepNext/>
      <w:keepLines/>
      <w:spacing w:before="100" w:beforeAutospacing="1" w:after="100" w:afterAutospacing="1"/>
      <w:ind w:left="720"/>
    </w:pPr>
    <w:rPr>
      <w:sz w:val="22"/>
    </w:rPr>
  </w:style>
  <w:style w:type="paragraph" w:customStyle="1" w:styleId="DividerPage">
    <w:name w:val="Divider Page"/>
    <w:next w:val="BodyText"/>
    <w:rsid w:val="00D713C8"/>
    <w:pPr>
      <w:keepNext/>
      <w:keepLines/>
      <w:pageBreakBefore/>
    </w:pPr>
    <w:rPr>
      <w:rFonts w:ascii="Arial" w:hAnsi="Arial"/>
      <w:b/>
      <w:sz w:val="48"/>
    </w:rPr>
  </w:style>
  <w:style w:type="paragraph" w:customStyle="1" w:styleId="BodyTextBullet1">
    <w:name w:val="Body Text Bullet 1"/>
    <w:rsid w:val="00A149C0"/>
    <w:pPr>
      <w:numPr>
        <w:numId w:val="22"/>
      </w:numPr>
      <w:spacing w:before="60" w:after="60"/>
    </w:pPr>
    <w:rPr>
      <w:sz w:val="22"/>
    </w:rPr>
  </w:style>
  <w:style w:type="paragraph" w:styleId="TOC1">
    <w:name w:val="toc 1"/>
    <w:basedOn w:val="BodyText"/>
    <w:next w:val="Normal"/>
    <w:autoRedefine/>
    <w:uiPriority w:val="39"/>
    <w:rsid w:val="0048016C"/>
    <w:pPr>
      <w:tabs>
        <w:tab w:val="left" w:pos="540"/>
        <w:tab w:val="right" w:leader="dot" w:pos="9350"/>
      </w:tabs>
      <w:spacing w:before="60" w:after="0"/>
    </w:pPr>
    <w:rPr>
      <w:rFonts w:ascii="Arial" w:hAnsi="Arial"/>
      <w:b/>
      <w:sz w:val="28"/>
    </w:rPr>
  </w:style>
  <w:style w:type="paragraph" w:styleId="TOC2">
    <w:name w:val="toc 2"/>
    <w:basedOn w:val="BodyText"/>
    <w:next w:val="Normal"/>
    <w:autoRedefine/>
    <w:uiPriority w:val="39"/>
    <w:rsid w:val="0048016C"/>
    <w:pPr>
      <w:tabs>
        <w:tab w:val="left" w:pos="900"/>
        <w:tab w:val="right" w:leader="dot" w:pos="9350"/>
      </w:tabs>
      <w:spacing w:before="60" w:after="0"/>
      <w:ind w:left="360"/>
    </w:pPr>
    <w:rPr>
      <w:rFonts w:ascii="Arial" w:hAnsi="Arial"/>
      <w:b/>
      <w:sz w:val="24"/>
    </w:rPr>
  </w:style>
  <w:style w:type="paragraph" w:styleId="TOC3">
    <w:name w:val="toc 3"/>
    <w:basedOn w:val="BodyText"/>
    <w:next w:val="Normal"/>
    <w:autoRedefine/>
    <w:uiPriority w:val="39"/>
    <w:rsid w:val="0048016C"/>
    <w:pPr>
      <w:tabs>
        <w:tab w:val="left" w:pos="1440"/>
        <w:tab w:val="right" w:leader="dot" w:pos="9350"/>
      </w:tabs>
      <w:spacing w:before="60" w:after="0"/>
      <w:ind w:left="540"/>
    </w:pPr>
    <w:rPr>
      <w:rFonts w:ascii="Arial" w:hAnsi="Arial"/>
      <w:b/>
      <w:sz w:val="24"/>
    </w:rPr>
  </w:style>
  <w:style w:type="paragraph" w:customStyle="1" w:styleId="BodyTextBullet2">
    <w:name w:val="Body Text Bullet 2"/>
    <w:rsid w:val="00A149C0"/>
    <w:pPr>
      <w:numPr>
        <w:numId w:val="23"/>
      </w:numPr>
      <w:spacing w:before="60" w:after="60"/>
    </w:pPr>
    <w:rPr>
      <w:sz w:val="22"/>
    </w:rPr>
  </w:style>
  <w:style w:type="paragraph" w:customStyle="1" w:styleId="BodyTextNumbered1">
    <w:name w:val="Body Text Numbered 1"/>
    <w:rsid w:val="00D713C8"/>
    <w:pPr>
      <w:numPr>
        <w:numId w:val="16"/>
      </w:numPr>
    </w:pPr>
    <w:rPr>
      <w:sz w:val="22"/>
    </w:rPr>
  </w:style>
  <w:style w:type="paragraph" w:customStyle="1" w:styleId="BodyTextNumbered2">
    <w:name w:val="Body Text Numbered 2"/>
    <w:rsid w:val="00D713C8"/>
    <w:pPr>
      <w:numPr>
        <w:numId w:val="17"/>
      </w:numPr>
      <w:tabs>
        <w:tab w:val="clear" w:pos="1440"/>
        <w:tab w:val="num" w:pos="1080"/>
      </w:tabs>
      <w:spacing w:before="120" w:after="120"/>
      <w:ind w:left="1080"/>
    </w:pPr>
    <w:rPr>
      <w:sz w:val="22"/>
    </w:rPr>
  </w:style>
  <w:style w:type="paragraph" w:customStyle="1" w:styleId="BodyTextLettered1">
    <w:name w:val="Body Text Lettered 1"/>
    <w:rsid w:val="00D713C8"/>
    <w:pPr>
      <w:numPr>
        <w:numId w:val="18"/>
      </w:numPr>
      <w:tabs>
        <w:tab w:val="clear" w:pos="1080"/>
        <w:tab w:val="num" w:pos="720"/>
      </w:tabs>
      <w:ind w:left="720"/>
    </w:pPr>
    <w:rPr>
      <w:sz w:val="22"/>
    </w:rPr>
  </w:style>
  <w:style w:type="paragraph" w:customStyle="1" w:styleId="BodyTextLettered2">
    <w:name w:val="Body Text Lettered 2"/>
    <w:rsid w:val="00D713C8"/>
    <w:pPr>
      <w:numPr>
        <w:numId w:val="19"/>
      </w:numPr>
      <w:tabs>
        <w:tab w:val="clear" w:pos="1440"/>
        <w:tab w:val="num" w:pos="1080"/>
      </w:tabs>
      <w:spacing w:before="120" w:after="120"/>
      <w:ind w:left="1080"/>
    </w:pPr>
    <w:rPr>
      <w:sz w:val="22"/>
    </w:rPr>
  </w:style>
  <w:style w:type="paragraph" w:styleId="Footer">
    <w:name w:val="foote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basedOn w:val="DefaultParagraphFont"/>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basedOn w:val="DefaultParagraphFont"/>
    <w:rsid w:val="00DB4A3F"/>
    <w:rPr>
      <w:b/>
    </w:rPr>
  </w:style>
  <w:style w:type="character" w:customStyle="1" w:styleId="TextBoldItalics">
    <w:name w:val="Text Bold Italics"/>
    <w:basedOn w:val="DefaultParagraphFont"/>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Note">
    <w:name w:val="Instructional Note"/>
    <w:basedOn w:val="Normal"/>
    <w:rsid w:val="000F3438"/>
    <w:pPr>
      <w:numPr>
        <w:numId w:val="24"/>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basedOn w:val="Normal"/>
    <w:rsid w:val="000F3438"/>
    <w:pPr>
      <w:numPr>
        <w:numId w:val="25"/>
      </w:numPr>
      <w:tabs>
        <w:tab w:val="clear" w:pos="720"/>
        <w:tab w:val="num" w:pos="900"/>
      </w:tabs>
      <w:ind w:left="900"/>
    </w:pPr>
    <w:rPr>
      <w:i/>
      <w:color w:val="0000FF"/>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BodyText"/>
    <w:link w:val="BodyBullet2Char"/>
    <w:rsid w:val="000F3438"/>
    <w:pPr>
      <w:numPr>
        <w:numId w:val="26"/>
      </w:numPr>
      <w:tabs>
        <w:tab w:val="clear" w:pos="1800"/>
        <w:tab w:val="num" w:pos="1260"/>
      </w:tabs>
      <w:autoSpaceDE w:val="0"/>
      <w:autoSpaceDN w:val="0"/>
      <w:adjustRightInd w:val="0"/>
      <w:spacing w:before="60" w:after="60"/>
      <w:ind w:left="1260"/>
    </w:pPr>
    <w:rPr>
      <w:iCs/>
      <w:szCs w:val="22"/>
    </w:rPr>
  </w:style>
  <w:style w:type="paragraph" w:customStyle="1" w:styleId="InstructionalText1">
    <w:name w:val="Instructional Text 1"/>
    <w:basedOn w:val="BodyText"/>
    <w:next w:val="BodyText"/>
    <w:link w:val="InstructionalText1Char"/>
    <w:rsid w:val="00906711"/>
    <w:pPr>
      <w:keepLines/>
      <w:autoSpaceDE w:val="0"/>
      <w:autoSpaceDN w:val="0"/>
      <w:adjustRightInd w:val="0"/>
      <w:spacing w:before="60" w:line="240" w:lineRule="atLeast"/>
    </w:pPr>
    <w:rPr>
      <w:i/>
      <w:iCs/>
      <w:color w:val="0000FF"/>
    </w:rPr>
  </w:style>
  <w:style w:type="character" w:customStyle="1" w:styleId="InstructionalTextBold">
    <w:name w:val="Instructional Text Bold"/>
    <w:basedOn w:val="DefaultParagraphFont"/>
    <w:rsid w:val="000F3438"/>
    <w:rPr>
      <w:b/>
      <w:bCs/>
      <w:color w:val="0000FF"/>
    </w:rPr>
  </w:style>
  <w:style w:type="paragraph" w:customStyle="1" w:styleId="InstructionalText2">
    <w:name w:val="Instructional Text 2"/>
    <w:basedOn w:val="InstructionalText1"/>
    <w:next w:val="BodyText2"/>
    <w:link w:val="InstructionalText2Char"/>
    <w:rsid w:val="000F3438"/>
    <w:pPr>
      <w:ind w:left="720"/>
    </w:pPr>
  </w:style>
  <w:style w:type="character" w:customStyle="1" w:styleId="InstructionalText1Char">
    <w:name w:val="Instructional Text 1 Char"/>
    <w:basedOn w:val="DefaultParagraphFont"/>
    <w:link w:val="InstructionalText1"/>
    <w:rsid w:val="00906711"/>
    <w:rPr>
      <w:i/>
      <w:iCs/>
      <w:color w:val="0000FF"/>
      <w:sz w:val="22"/>
      <w:lang w:val="en-US" w:eastAsia="en-US" w:bidi="ar-SA"/>
    </w:rPr>
  </w:style>
  <w:style w:type="character" w:customStyle="1" w:styleId="InstructionalText2Char">
    <w:name w:val="Instructional Text 2 Char"/>
    <w:basedOn w:val="InstructionalText1Char"/>
    <w:link w:val="InstructionalText2"/>
    <w:rsid w:val="000F3438"/>
    <w:rPr>
      <w:i/>
      <w:iCs/>
      <w:color w:val="0000FF"/>
      <w:sz w:val="22"/>
      <w:lang w:val="en-US" w:eastAsia="en-US" w:bidi="ar-SA"/>
    </w:rPr>
  </w:style>
  <w:style w:type="paragraph" w:customStyle="1" w:styleId="TableSpacer">
    <w:name w:val="Table Spacer"/>
    <w:basedOn w:val="BodyText"/>
    <w:link w:val="TableSpacerChar"/>
    <w:rsid w:val="000F3438"/>
    <w:pPr>
      <w:autoSpaceDE w:val="0"/>
      <w:autoSpaceDN w:val="0"/>
      <w:adjustRightInd w:val="0"/>
      <w:spacing w:before="60" w:after="60"/>
      <w:ind w:left="360"/>
    </w:pPr>
    <w:rPr>
      <w:iCs/>
      <w:sz w:val="16"/>
      <w:szCs w:val="22"/>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character" w:customStyle="1" w:styleId="TableSpacerChar">
    <w:name w:val="Table Spacer Char"/>
    <w:basedOn w:val="DefaultParagraphFont"/>
    <w:link w:val="TableSpacer"/>
    <w:rsid w:val="000F3438"/>
    <w:rPr>
      <w:iCs/>
      <w:sz w:val="16"/>
      <w:szCs w:val="22"/>
      <w:lang w:val="en-US" w:eastAsia="en-US" w:bidi="ar-SA"/>
    </w:rPr>
  </w:style>
  <w:style w:type="character" w:customStyle="1" w:styleId="BodyText2Char">
    <w:name w:val="Body Text 2 Char"/>
    <w:basedOn w:val="DefaultParagraphFont"/>
    <w:link w:val="BodyText2"/>
    <w:rsid w:val="000F3438"/>
    <w:rPr>
      <w:sz w:val="22"/>
      <w:lang w:val="en-US" w:eastAsia="en-US" w:bidi="ar-SA"/>
    </w:rPr>
  </w:style>
  <w:style w:type="paragraph" w:customStyle="1" w:styleId="Appendix1">
    <w:name w:val="Appendix 1"/>
    <w:basedOn w:val="Normal"/>
    <w:rsid w:val="00C946FE"/>
    <w:pPr>
      <w:numPr>
        <w:numId w:val="27"/>
      </w:numPr>
      <w:ind w:hanging="720"/>
    </w:pPr>
    <w:rPr>
      <w:rFonts w:ascii="Arial" w:hAnsi="Arial"/>
      <w:b/>
      <w:sz w:val="32"/>
    </w:rPr>
  </w:style>
  <w:style w:type="character" w:customStyle="1" w:styleId="BodyTextChar">
    <w:name w:val="Body Text Char"/>
    <w:basedOn w:val="DefaultParagraphFont"/>
    <w:link w:val="BodyText"/>
    <w:rsid w:val="00423A58"/>
    <w:rPr>
      <w:sz w:val="22"/>
      <w:lang w:val="en-US" w:eastAsia="en-US" w:bidi="ar-SA"/>
    </w:rPr>
  </w:style>
  <w:style w:type="character" w:customStyle="1" w:styleId="BodyBullet2Char">
    <w:name w:val="Body Bullet 2 Char"/>
    <w:basedOn w:val="BodyTextChar"/>
    <w:link w:val="BodyBullet2"/>
    <w:rsid w:val="00C54796"/>
    <w:rPr>
      <w:iCs/>
      <w:sz w:val="22"/>
      <w:szCs w:val="22"/>
      <w:lang w:val="en-US" w:eastAsia="en-US" w:bidi="ar-SA"/>
    </w:rPr>
  </w:style>
  <w:style w:type="paragraph" w:customStyle="1" w:styleId="Appendix2">
    <w:name w:val="Appendix 2"/>
    <w:basedOn w:val="Appendix1"/>
    <w:rsid w:val="00A04018"/>
    <w:pPr>
      <w:numPr>
        <w:ilvl w:val="1"/>
      </w:numPr>
      <w:tabs>
        <w:tab w:val="clear" w:pos="1152"/>
        <w:tab w:val="num" w:pos="900"/>
      </w:tabs>
      <w:ind w:left="900" w:hanging="900"/>
    </w:pPr>
  </w:style>
  <w:style w:type="character" w:customStyle="1" w:styleId="BodyTextCharChar">
    <w:name w:val="Body Text Char Char"/>
    <w:basedOn w:val="DefaultParagraphFont"/>
    <w:rsid w:val="00A83EB5"/>
    <w:rPr>
      <w:sz w:val="22"/>
      <w:lang w:val="en-US" w:eastAsia="en-US" w:bidi="ar-SA"/>
    </w:rPr>
  </w:style>
  <w:style w:type="paragraph" w:customStyle="1" w:styleId="In-lineInstruction">
    <w:name w:val="In-line Instruction"/>
    <w:basedOn w:val="BodyText"/>
    <w:link w:val="In-lineInstructionChar"/>
    <w:rsid w:val="00A83EB5"/>
    <w:rPr>
      <w:i/>
      <w:color w:val="0000FF"/>
    </w:rPr>
  </w:style>
  <w:style w:type="character" w:customStyle="1" w:styleId="In-lineInstructionChar">
    <w:name w:val="In-line Instruction Char"/>
    <w:basedOn w:val="BodyTextCharChar"/>
    <w:link w:val="In-lineInstruction"/>
    <w:rsid w:val="00A83EB5"/>
    <w:rPr>
      <w:i/>
      <w:color w:val="0000FF"/>
      <w:sz w:val="22"/>
      <w:lang w:val="en-US" w:eastAsia="en-US" w:bidi="ar-SA"/>
    </w:rPr>
  </w:style>
  <w:style w:type="paragraph" w:customStyle="1" w:styleId="TemplateInstructions">
    <w:name w:val="Template Instructions"/>
    <w:basedOn w:val="Normal"/>
    <w:next w:val="BodyText"/>
    <w:link w:val="TemplateInstructionsChar"/>
    <w:rsid w:val="00A83EB5"/>
    <w:pPr>
      <w:keepNext/>
      <w:keepLines/>
      <w:spacing w:before="40"/>
    </w:pPr>
    <w:rPr>
      <w:i/>
      <w:iCs/>
      <w:color w:val="0000FF"/>
      <w:szCs w:val="22"/>
    </w:rPr>
  </w:style>
  <w:style w:type="paragraph" w:customStyle="1" w:styleId="BulletInstructions">
    <w:name w:val="Bullet Instructions"/>
    <w:basedOn w:val="Normal"/>
    <w:rsid w:val="00A83EB5"/>
    <w:pPr>
      <w:numPr>
        <w:numId w:val="36"/>
      </w:numPr>
      <w:tabs>
        <w:tab w:val="num" w:pos="720"/>
      </w:tabs>
      <w:ind w:left="720"/>
    </w:pPr>
    <w:rPr>
      <w:i/>
      <w:color w:val="0000FF"/>
    </w:rPr>
  </w:style>
  <w:style w:type="character" w:customStyle="1" w:styleId="TemplateInstructionsChar">
    <w:name w:val="Template Instructions Char"/>
    <w:basedOn w:val="DefaultParagraphFont"/>
    <w:link w:val="TemplateInstructions"/>
    <w:rsid w:val="00A83EB5"/>
    <w:rPr>
      <w:i/>
      <w:iCs/>
      <w:color w:val="0000FF"/>
      <w:sz w:val="22"/>
      <w:szCs w:val="22"/>
      <w:lang w:val="en-US" w:eastAsia="en-US" w:bidi="ar-SA"/>
    </w:rPr>
  </w:style>
  <w:style w:type="paragraph" w:styleId="Caption">
    <w:name w:val="caption"/>
    <w:basedOn w:val="Normal"/>
    <w:next w:val="Normal"/>
    <w:qFormat/>
    <w:rsid w:val="00160824"/>
    <w:pPr>
      <w:keepNext/>
      <w:keepLines/>
      <w:spacing w:before="240"/>
    </w:pPr>
    <w:rPr>
      <w:rFonts w:ascii="Arial" w:hAnsi="Arial" w:cs="Arial"/>
      <w:b/>
      <w:bCs/>
      <w:sz w:val="20"/>
      <w:szCs w:val="20"/>
    </w:rPr>
  </w:style>
  <w:style w:type="paragraph" w:customStyle="1" w:styleId="templateinstructions0">
    <w:name w:val="templateinstructions"/>
    <w:basedOn w:val="Normal"/>
    <w:rsid w:val="00C96FD1"/>
    <w:pPr>
      <w:spacing w:before="100" w:beforeAutospacing="1" w:after="100" w:afterAutospacing="1"/>
    </w:pPr>
    <w:rPr>
      <w:sz w:val="24"/>
    </w:rPr>
  </w:style>
  <w:style w:type="character" w:styleId="Emphasis">
    <w:name w:val="Emphasis"/>
    <w:basedOn w:val="DefaultParagraphFont"/>
    <w:qFormat/>
    <w:rsid w:val="00C96FD1"/>
    <w:rPr>
      <w:i/>
      <w:iCs/>
    </w:rPr>
  </w:style>
  <w:style w:type="paragraph" w:styleId="TOCHeading">
    <w:name w:val="TOC Heading"/>
    <w:basedOn w:val="Heading1"/>
    <w:next w:val="Normal"/>
    <w:uiPriority w:val="39"/>
    <w:qFormat/>
    <w:rsid w:val="00C37E32"/>
    <w:pPr>
      <w:keepLines/>
      <w:numPr>
        <w:numId w:val="0"/>
      </w:numPr>
      <w:autoSpaceDE/>
      <w:autoSpaceDN/>
      <w:adjustRightInd/>
      <w:spacing w:before="480" w:after="0" w:line="276" w:lineRule="auto"/>
      <w:outlineLvl w:val="9"/>
    </w:pPr>
    <w:rPr>
      <w:rFonts w:ascii="Cambria" w:hAnsi="Cambria" w:cs="Times New Roman"/>
      <w:color w:val="365F91"/>
      <w:kern w:val="0"/>
      <w:sz w:val="28"/>
      <w:szCs w:val="28"/>
    </w:rPr>
  </w:style>
  <w:style w:type="character" w:customStyle="1" w:styleId="CharChar">
    <w:name w:val="Char Char"/>
    <w:basedOn w:val="DefaultParagraphFont"/>
    <w:locked/>
    <w:rsid w:val="00422F54"/>
    <w:rPr>
      <w:sz w:val="22"/>
      <w:lang w:val="en-US" w:eastAsia="en-US" w:bidi="ar-SA"/>
    </w:rPr>
  </w:style>
  <w:style w:type="paragraph" w:styleId="BalloonText">
    <w:name w:val="Balloon Text"/>
    <w:basedOn w:val="Normal"/>
    <w:link w:val="BalloonTextChar"/>
    <w:rsid w:val="003147EC"/>
    <w:rPr>
      <w:rFonts w:ascii="Tahoma" w:hAnsi="Tahoma" w:cs="Tahoma"/>
      <w:sz w:val="16"/>
      <w:szCs w:val="16"/>
    </w:rPr>
  </w:style>
  <w:style w:type="character" w:customStyle="1" w:styleId="BalloonTextChar">
    <w:name w:val="Balloon Text Char"/>
    <w:basedOn w:val="DefaultParagraphFont"/>
    <w:link w:val="BalloonText"/>
    <w:rsid w:val="003147EC"/>
    <w:rPr>
      <w:rFonts w:ascii="Tahoma" w:hAnsi="Tahoma" w:cs="Tahoma"/>
      <w:sz w:val="16"/>
      <w:szCs w:val="16"/>
      <w:lang w:eastAsia="en-US"/>
    </w:rPr>
  </w:style>
  <w:style w:type="paragraph" w:styleId="NormalIndent">
    <w:name w:val="Normal Indent"/>
    <w:basedOn w:val="Normal"/>
    <w:rsid w:val="00FB521E"/>
    <w:pPr>
      <w:ind w:left="720"/>
    </w:pPr>
  </w:style>
  <w:style w:type="character" w:customStyle="1" w:styleId="TitleChar">
    <w:name w:val="Title Char"/>
    <w:link w:val="Title"/>
    <w:locked/>
    <w:rsid w:val="00FB521E"/>
    <w:rPr>
      <w:rFonts w:ascii="Arial" w:hAnsi="Arial" w:cs="Arial"/>
      <w:b/>
      <w:bCs/>
      <w:sz w:val="36"/>
      <w:szCs w:val="32"/>
    </w:rPr>
  </w:style>
  <w:style w:type="paragraph" w:styleId="BodyText3">
    <w:name w:val="Body Text 3"/>
    <w:basedOn w:val="Normal"/>
    <w:link w:val="BodyText3Char"/>
    <w:rsid w:val="00523449"/>
    <w:pPr>
      <w:spacing w:after="120"/>
    </w:pPr>
    <w:rPr>
      <w:sz w:val="16"/>
      <w:szCs w:val="16"/>
    </w:rPr>
  </w:style>
  <w:style w:type="character" w:customStyle="1" w:styleId="BodyText3Char">
    <w:name w:val="Body Text 3 Char"/>
    <w:basedOn w:val="DefaultParagraphFont"/>
    <w:link w:val="BodyText3"/>
    <w:rsid w:val="00523449"/>
    <w:rPr>
      <w:sz w:val="16"/>
      <w:szCs w:val="16"/>
    </w:rPr>
  </w:style>
  <w:style w:type="character" w:customStyle="1" w:styleId="TableTextChar">
    <w:name w:val="Table Text Char"/>
    <w:basedOn w:val="BodyTextChar"/>
    <w:link w:val="TableText"/>
    <w:rsid w:val="003E28FF"/>
    <w:rPr>
      <w:rFonts w:ascii="Arial" w:hAnsi="Arial" w:cs="Arial"/>
      <w:sz w:val="22"/>
      <w:lang w:val="en-US" w:eastAsia="en-US" w:bidi="ar-SA"/>
    </w:rPr>
  </w:style>
  <w:style w:type="paragraph" w:styleId="ListParagraph">
    <w:name w:val="List Paragraph"/>
    <w:basedOn w:val="Normal"/>
    <w:uiPriority w:val="34"/>
    <w:qFormat/>
    <w:rsid w:val="009653E1"/>
    <w:pPr>
      <w:spacing w:after="200" w:line="276" w:lineRule="auto"/>
      <w:ind w:left="720"/>
      <w:contextualSpacing/>
    </w:pPr>
    <w:rPr>
      <w:rFonts w:ascii="Calibri" w:hAnsi="Calibri"/>
      <w:szCs w:val="22"/>
      <w:lang w:bidi="en-US"/>
    </w:rPr>
  </w:style>
  <w:style w:type="paragraph" w:styleId="NormalWeb">
    <w:name w:val="Normal (Web)"/>
    <w:basedOn w:val="Normal"/>
    <w:uiPriority w:val="99"/>
    <w:unhideWhenUsed/>
    <w:rsid w:val="00E8061A"/>
    <w:pPr>
      <w:spacing w:before="100" w:beforeAutospacing="1" w:after="100" w:afterAutospacing="1"/>
    </w:pPr>
    <w:rPr>
      <w:rFonts w:eastAsia="Calibri"/>
      <w:sz w:val="24"/>
    </w:rPr>
  </w:style>
  <w:style w:type="paragraph" w:styleId="CommentText">
    <w:name w:val="annotation text"/>
    <w:basedOn w:val="Normal"/>
    <w:link w:val="CommentTextChar"/>
    <w:uiPriority w:val="99"/>
    <w:rsid w:val="00104333"/>
    <w:rPr>
      <w:sz w:val="20"/>
      <w:szCs w:val="20"/>
    </w:rPr>
  </w:style>
  <w:style w:type="character" w:customStyle="1" w:styleId="CommentTextChar">
    <w:name w:val="Comment Text Char"/>
    <w:basedOn w:val="DefaultParagraphFont"/>
    <w:link w:val="CommentText"/>
    <w:uiPriority w:val="99"/>
    <w:rsid w:val="00104333"/>
  </w:style>
  <w:style w:type="paragraph" w:customStyle="1" w:styleId="TableText11pt">
    <w:name w:val="Table Text + 11 pt"/>
    <w:basedOn w:val="TableText"/>
    <w:rsid w:val="00796B0B"/>
    <w:pPr>
      <w:spacing w:before="40" w:after="40"/>
    </w:pPr>
    <w:rPr>
      <w:rFonts w:ascii="Times New Roman" w:hAnsi="Times New Roman" w:cs="Times New Roman"/>
      <w:szCs w:val="22"/>
    </w:rPr>
  </w:style>
  <w:style w:type="character" w:styleId="CommentReference">
    <w:name w:val="annotation reference"/>
    <w:basedOn w:val="DefaultParagraphFont"/>
    <w:uiPriority w:val="99"/>
    <w:rsid w:val="006E3BB8"/>
    <w:rPr>
      <w:sz w:val="16"/>
      <w:szCs w:val="16"/>
    </w:rPr>
  </w:style>
  <w:style w:type="paragraph" w:styleId="CommentSubject">
    <w:name w:val="annotation subject"/>
    <w:basedOn w:val="CommentText"/>
    <w:next w:val="CommentText"/>
    <w:link w:val="CommentSubjectChar"/>
    <w:rsid w:val="006E3BB8"/>
    <w:rPr>
      <w:b/>
      <w:bCs/>
    </w:rPr>
  </w:style>
  <w:style w:type="character" w:customStyle="1" w:styleId="CommentSubjectChar">
    <w:name w:val="Comment Subject Char"/>
    <w:basedOn w:val="CommentTextChar"/>
    <w:link w:val="CommentSubject"/>
    <w:rsid w:val="006E3BB8"/>
    <w:rPr>
      <w:b/>
      <w:bCs/>
    </w:rPr>
  </w:style>
  <w:style w:type="paragraph" w:styleId="Revision">
    <w:name w:val="Revision"/>
    <w:hidden/>
    <w:uiPriority w:val="99"/>
    <w:semiHidden/>
    <w:rsid w:val="007A19D7"/>
    <w:rPr>
      <w:sz w:val="22"/>
      <w:szCs w:val="24"/>
    </w:rPr>
  </w:style>
  <w:style w:type="paragraph" w:styleId="NoSpacing">
    <w:name w:val="No Spacing"/>
    <w:basedOn w:val="Normal"/>
    <w:uiPriority w:val="1"/>
    <w:qFormat/>
    <w:rsid w:val="005C4131"/>
    <w:rPr>
      <w:rFonts w:ascii="Calibri" w:eastAsiaTheme="minorHAnsi" w:hAnsi="Calibri"/>
      <w:szCs w:val="22"/>
    </w:rPr>
  </w:style>
  <w:style w:type="character" w:customStyle="1" w:styleId="SMSParaTxChar">
    <w:name w:val="SMS ParaTx Char"/>
    <w:link w:val="SMSParaTx"/>
    <w:locked/>
    <w:rsid w:val="00A178CF"/>
    <w:rPr>
      <w:sz w:val="24"/>
    </w:rPr>
  </w:style>
  <w:style w:type="paragraph" w:customStyle="1" w:styleId="SMSParaTx">
    <w:name w:val="SMS ParaTx"/>
    <w:link w:val="SMSParaTxChar"/>
    <w:qFormat/>
    <w:rsid w:val="00A178CF"/>
    <w:pPr>
      <w:spacing w:after="120"/>
      <w:jc w:val="both"/>
    </w:pPr>
    <w:rPr>
      <w:sz w:val="24"/>
    </w:rPr>
  </w:style>
  <w:style w:type="character" w:customStyle="1" w:styleId="BodyItalic">
    <w:name w:val="Body Italic"/>
    <w:basedOn w:val="DefaultParagraphFont"/>
    <w:rsid w:val="00CC260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26962">
      <w:bodyDiv w:val="1"/>
      <w:marLeft w:val="0"/>
      <w:marRight w:val="0"/>
      <w:marTop w:val="0"/>
      <w:marBottom w:val="0"/>
      <w:divBdr>
        <w:top w:val="none" w:sz="0" w:space="0" w:color="auto"/>
        <w:left w:val="none" w:sz="0" w:space="0" w:color="auto"/>
        <w:bottom w:val="none" w:sz="0" w:space="0" w:color="auto"/>
        <w:right w:val="none" w:sz="0" w:space="0" w:color="auto"/>
      </w:divBdr>
    </w:div>
    <w:div w:id="13658668">
      <w:bodyDiv w:val="1"/>
      <w:marLeft w:val="0"/>
      <w:marRight w:val="0"/>
      <w:marTop w:val="0"/>
      <w:marBottom w:val="0"/>
      <w:divBdr>
        <w:top w:val="none" w:sz="0" w:space="0" w:color="auto"/>
        <w:left w:val="none" w:sz="0" w:space="0" w:color="auto"/>
        <w:bottom w:val="none" w:sz="0" w:space="0" w:color="auto"/>
        <w:right w:val="none" w:sz="0" w:space="0" w:color="auto"/>
      </w:divBdr>
    </w:div>
    <w:div w:id="51315691">
      <w:bodyDiv w:val="1"/>
      <w:marLeft w:val="0"/>
      <w:marRight w:val="0"/>
      <w:marTop w:val="0"/>
      <w:marBottom w:val="0"/>
      <w:divBdr>
        <w:top w:val="none" w:sz="0" w:space="0" w:color="auto"/>
        <w:left w:val="none" w:sz="0" w:space="0" w:color="auto"/>
        <w:bottom w:val="none" w:sz="0" w:space="0" w:color="auto"/>
        <w:right w:val="none" w:sz="0" w:space="0" w:color="auto"/>
      </w:divBdr>
    </w:div>
    <w:div w:id="362365873">
      <w:bodyDiv w:val="1"/>
      <w:marLeft w:val="0"/>
      <w:marRight w:val="0"/>
      <w:marTop w:val="0"/>
      <w:marBottom w:val="0"/>
      <w:divBdr>
        <w:top w:val="none" w:sz="0" w:space="0" w:color="auto"/>
        <w:left w:val="none" w:sz="0" w:space="0" w:color="auto"/>
        <w:bottom w:val="none" w:sz="0" w:space="0" w:color="auto"/>
        <w:right w:val="none" w:sz="0" w:space="0" w:color="auto"/>
      </w:divBdr>
    </w:div>
    <w:div w:id="452679130">
      <w:bodyDiv w:val="1"/>
      <w:marLeft w:val="0"/>
      <w:marRight w:val="0"/>
      <w:marTop w:val="0"/>
      <w:marBottom w:val="0"/>
      <w:divBdr>
        <w:top w:val="none" w:sz="0" w:space="0" w:color="auto"/>
        <w:left w:val="none" w:sz="0" w:space="0" w:color="auto"/>
        <w:bottom w:val="none" w:sz="0" w:space="0" w:color="auto"/>
        <w:right w:val="none" w:sz="0" w:space="0" w:color="auto"/>
      </w:divBdr>
    </w:div>
    <w:div w:id="617175955">
      <w:bodyDiv w:val="1"/>
      <w:marLeft w:val="0"/>
      <w:marRight w:val="0"/>
      <w:marTop w:val="0"/>
      <w:marBottom w:val="0"/>
      <w:divBdr>
        <w:top w:val="none" w:sz="0" w:space="0" w:color="auto"/>
        <w:left w:val="none" w:sz="0" w:space="0" w:color="auto"/>
        <w:bottom w:val="none" w:sz="0" w:space="0" w:color="auto"/>
        <w:right w:val="none" w:sz="0" w:space="0" w:color="auto"/>
      </w:divBdr>
      <w:divsChild>
        <w:div w:id="730151751">
          <w:marLeft w:val="0"/>
          <w:marRight w:val="0"/>
          <w:marTop w:val="0"/>
          <w:marBottom w:val="0"/>
          <w:divBdr>
            <w:top w:val="none" w:sz="0" w:space="0" w:color="auto"/>
            <w:left w:val="none" w:sz="0" w:space="0" w:color="auto"/>
            <w:bottom w:val="none" w:sz="0" w:space="0" w:color="auto"/>
            <w:right w:val="none" w:sz="0" w:space="0" w:color="auto"/>
          </w:divBdr>
        </w:div>
      </w:divsChild>
    </w:div>
    <w:div w:id="661393386">
      <w:bodyDiv w:val="1"/>
      <w:marLeft w:val="0"/>
      <w:marRight w:val="0"/>
      <w:marTop w:val="0"/>
      <w:marBottom w:val="0"/>
      <w:divBdr>
        <w:top w:val="none" w:sz="0" w:space="0" w:color="auto"/>
        <w:left w:val="none" w:sz="0" w:space="0" w:color="auto"/>
        <w:bottom w:val="none" w:sz="0" w:space="0" w:color="auto"/>
        <w:right w:val="none" w:sz="0" w:space="0" w:color="auto"/>
      </w:divBdr>
    </w:div>
    <w:div w:id="725374188">
      <w:bodyDiv w:val="1"/>
      <w:marLeft w:val="0"/>
      <w:marRight w:val="0"/>
      <w:marTop w:val="0"/>
      <w:marBottom w:val="0"/>
      <w:divBdr>
        <w:top w:val="none" w:sz="0" w:space="0" w:color="auto"/>
        <w:left w:val="none" w:sz="0" w:space="0" w:color="auto"/>
        <w:bottom w:val="none" w:sz="0" w:space="0" w:color="auto"/>
        <w:right w:val="none" w:sz="0" w:space="0" w:color="auto"/>
      </w:divBdr>
    </w:div>
    <w:div w:id="1093477879">
      <w:bodyDiv w:val="1"/>
      <w:marLeft w:val="0"/>
      <w:marRight w:val="0"/>
      <w:marTop w:val="0"/>
      <w:marBottom w:val="0"/>
      <w:divBdr>
        <w:top w:val="none" w:sz="0" w:space="0" w:color="auto"/>
        <w:left w:val="none" w:sz="0" w:space="0" w:color="auto"/>
        <w:bottom w:val="none" w:sz="0" w:space="0" w:color="auto"/>
        <w:right w:val="none" w:sz="0" w:space="0" w:color="auto"/>
      </w:divBdr>
    </w:div>
    <w:div w:id="1328706561">
      <w:bodyDiv w:val="1"/>
      <w:marLeft w:val="0"/>
      <w:marRight w:val="0"/>
      <w:marTop w:val="0"/>
      <w:marBottom w:val="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692998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https://DNS/rm/web" TargetMode="Externa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hyperlink" Target="http://DNS/SECTION508/Standards_Checklists.asp" TargetMode="Externa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DNS/Privacy_Impact_Assessment.asp" TargetMode="Externa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DNS/index.asp" TargetMode="External"/><Relationship Id="rId20" Type="http://schemas.openxmlformats.org/officeDocument/2006/relationships/hyperlink" Target="https://DNS/qm/web/console/PHARM%20%28QM%29"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yperlink" Target="http://DNS/projects/pre/PRE_TestTeam/Testing%20Documents/Forms/AllItems.aspx?RootFolder=%2fprojects%2fpre%2fPRE%5fTestTeam%2fTesting%20Documents%2fVDD%20Components%2fTest%20Environment%20Build%20Status&amp;FolderCTID=0x01200048706F77829BDE4AA8AAF0103A07591D" TargetMode="External"/><Relationship Id="rId28"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yperlink" Target="https://DNS/qm/web/console/PHARM%20%28QM%29" TargetMode="External"/><Relationship Id="rId4" Type="http://schemas.microsoft.com/office/2007/relationships/stylesWithEffects" Target="stylesWithEffect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hyperlink" Target="http://DNS/projects/pre/PRE%20Schedule/Forms/AllItems.aspx?RootFolder=%2Fprojects%2Fpre%2FPRE%20Schedule%2FMOCHA%20Schedules&amp;FolderCTID=0x012000EE60491C0AC8AF479CF3BDF4C570B869&amp;View=%7bA0BD70BE-5A49-4402-9B83-A48F00FD1DF6%7d" TargetMode="External"/><Relationship Id="rId27"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1BE27B-0335-4086-AAE7-10DBD354A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9448</Words>
  <Characters>53860</Characters>
  <Application>Microsoft Office Word</Application>
  <DocSecurity>0</DocSecurity>
  <Lines>448</Lines>
  <Paragraphs>126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63182</CharactersWithSpaces>
  <SharedDoc>false</SharedDoc>
  <HLinks>
    <vt:vector size="36" baseType="variant">
      <vt:variant>
        <vt:i4>3211284</vt:i4>
      </vt:variant>
      <vt:variant>
        <vt:i4>162</vt:i4>
      </vt:variant>
      <vt:variant>
        <vt:i4>0</vt:i4>
      </vt:variant>
      <vt:variant>
        <vt:i4>5</vt:i4>
      </vt:variant>
      <vt:variant>
        <vt:lpwstr>http://vaww.oed.portal.va.gov/projects/pre/PRE_TestTeam/Testing Documents/Forms/AllItems.aspx?RootFolder=%2fprojects%2fpre%2fPRE%5fTestTeam%2fTesting%20Documents%2fVDD%20Components%2fTest%20Environment%20Build%20Status&amp;FolderCTID=0x01200048706F77829BDE4AA8AAF0103A07591D</vt:lpwstr>
      </vt:variant>
      <vt:variant>
        <vt:lpwstr/>
      </vt:variant>
      <vt:variant>
        <vt:i4>1900551</vt:i4>
      </vt:variant>
      <vt:variant>
        <vt:i4>156</vt:i4>
      </vt:variant>
      <vt:variant>
        <vt:i4>0</vt:i4>
      </vt:variant>
      <vt:variant>
        <vt:i4>5</vt:i4>
      </vt:variant>
      <vt:variant>
        <vt:lpwstr>http://vaww.oed.portal.va.gov/projects/pre/PRE Schedule/Forms/AllItems.aspx?RootFolder=%2Fprojects%2Fpre%2FPRE%20Schedule%2FMOCHA%20Schedules&amp;FolderCTID=0x012000EE60491C0AC8AF479CF3BDF4C570B869&amp;View={A0BD70BE-5A49-4402-9B83-A48F00FD1DF6}</vt:lpwstr>
      </vt:variant>
      <vt:variant>
        <vt:lpwstr/>
      </vt:variant>
      <vt:variant>
        <vt:i4>6029349</vt:i4>
      </vt:variant>
      <vt:variant>
        <vt:i4>138</vt:i4>
      </vt:variant>
      <vt:variant>
        <vt:i4>0</vt:i4>
      </vt:variant>
      <vt:variant>
        <vt:i4>5</vt:i4>
      </vt:variant>
      <vt:variant>
        <vt:lpwstr>http://vaww.oed.portal.va.gov/projects/pre/PRE_TestTeam/Testing Documents/Forms/AllItems.aspx?RootFolder=%2fprojects%2fpre%2fPRE%5fTestTeam%2fTesting%20Documents%2fSRS%20Updated&amp;FolderCTID=&amp;View=%7bA4FAAF74%2d1BC2%2d4308%2dAC08%2d6DA30CDC5C6B%7d</vt:lpwstr>
      </vt:variant>
      <vt:variant>
        <vt:lpwstr/>
      </vt:variant>
      <vt:variant>
        <vt:i4>5046360</vt:i4>
      </vt:variant>
      <vt:variant>
        <vt:i4>135</vt:i4>
      </vt:variant>
      <vt:variant>
        <vt:i4>0</vt:i4>
      </vt:variant>
      <vt:variant>
        <vt:i4>5</vt:i4>
      </vt:variant>
      <vt:variant>
        <vt:lpwstr>http://www.privacy.va.gov/Privacy_Impact_Assessment.asp</vt:lpwstr>
      </vt:variant>
      <vt:variant>
        <vt:lpwstr/>
      </vt:variant>
      <vt:variant>
        <vt:i4>131159</vt:i4>
      </vt:variant>
      <vt:variant>
        <vt:i4>132</vt:i4>
      </vt:variant>
      <vt:variant>
        <vt:i4>0</vt:i4>
      </vt:variant>
      <vt:variant>
        <vt:i4>5</vt:i4>
      </vt:variant>
      <vt:variant>
        <vt:lpwstr>http://vaww.vista.med.va.gov/508workgroup</vt:lpwstr>
      </vt:variant>
      <vt:variant>
        <vt:lpwstr/>
      </vt:variant>
      <vt:variant>
        <vt:i4>6750252</vt:i4>
      </vt:variant>
      <vt:variant>
        <vt:i4>129</vt:i4>
      </vt:variant>
      <vt:variant>
        <vt:i4>0</vt:i4>
      </vt:variant>
      <vt:variant>
        <vt:i4>5</vt:i4>
      </vt:variant>
      <vt:variant>
        <vt:lpwstr>http://vaww.oed.oit.va.gov/process/propath</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2017-10-30T00:26:00Z</dcterms:created>
  <dcterms:modified xsi:type="dcterms:W3CDTF">2017-10-30T00:26:00Z</dcterms:modified>
  <cp:category/>
</cp:coreProperties>
</file>